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840FE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52C21355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7A6C9385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326447E2" w14:textId="77777777" w:rsidR="00104831" w:rsidRPr="00104831" w:rsidRDefault="00104831" w:rsidP="00104831">
      <w:pPr>
        <w:tabs>
          <w:tab w:val="left" w:pos="2552"/>
        </w:tabs>
        <w:spacing w:after="480"/>
      </w:pPr>
      <w:r w:rsidRPr="00104831">
        <w:t>DIČ: CZ 709 94 234</w:t>
      </w:r>
    </w:p>
    <w:p w14:paraId="4C26789A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7AED7B11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03973430" w14:textId="77777777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„</w:t>
      </w:r>
      <w:r>
        <w:t xml:space="preserve"> </w:t>
      </w:r>
      <w:r w:rsidR="0049129C">
        <w:t>Oprava trati v úseku Luka nad Jihlavou – Jihlava – I.etapa</w:t>
      </w:r>
      <w:r w:rsidRPr="00C1160A">
        <w:t>“</w:t>
      </w:r>
    </w:p>
    <w:p w14:paraId="5AB9D666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2662F367" w14:textId="77777777" w:rsidR="004462D3" w:rsidRPr="00C1160A" w:rsidRDefault="004462D3" w:rsidP="004462D3">
      <w:pPr>
        <w:jc w:val="center"/>
      </w:pPr>
    </w:p>
    <w:p w14:paraId="3D2082EC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234B5CAC" w14:textId="77777777" w:rsidR="002F3DC3" w:rsidRPr="00C1160A" w:rsidRDefault="002F3DC3" w:rsidP="002F3DC3">
      <w:pPr>
        <w:numPr>
          <w:ilvl w:val="0"/>
          <w:numId w:val="1"/>
        </w:num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14:paraId="1D2EEA29" w14:textId="77777777" w:rsidR="002F3DC3" w:rsidRPr="00C1160A" w:rsidRDefault="002F3DC3" w:rsidP="002F3DC3">
      <w:r w:rsidRPr="00C1160A">
        <w:t xml:space="preserve">             </w:t>
      </w:r>
    </w:p>
    <w:p w14:paraId="2BD9D8CC" w14:textId="77777777" w:rsidR="002F3DC3" w:rsidRPr="00C859E9" w:rsidRDefault="002F3DC3" w:rsidP="004E44B2">
      <w:pPr>
        <w:tabs>
          <w:tab w:val="left" w:pos="1515"/>
          <w:tab w:val="left" w:pos="2552"/>
        </w:tabs>
        <w:ind w:left="3540" w:hanging="3540"/>
      </w:pPr>
      <w:r w:rsidRPr="00C1160A">
        <w:t>číslo projektu</w:t>
      </w:r>
      <w:del w:id="0" w:author="Miklenda Jan, Ing." w:date="2021-08-27T13:06:00Z">
        <w:r w:rsidR="004E44B2" w:rsidRPr="006020F0" w:rsidDel="00494DA1">
          <w:rPr>
            <w:color w:val="FF0000"/>
            <w:rPrChange w:id="1" w:author="Kopečný Karel" w:date="2021-08-30T10:10:00Z">
              <w:rPr/>
            </w:rPrChange>
          </w:rPr>
          <w:delText xml:space="preserve"> 500 311 0001</w:delText>
        </w:r>
      </w:del>
      <w:commentRangeStart w:id="2"/>
      <w:ins w:id="3" w:author="Miklenda Jan, Ing." w:date="2021-08-27T13:07:00Z">
        <w:r w:rsidR="00494DA1" w:rsidRPr="006020F0">
          <w:rPr>
            <w:color w:val="FF0000"/>
            <w:rPrChange w:id="4" w:author="Kopečný Karel" w:date="2021-08-30T10:10:00Z">
              <w:rPr/>
            </w:rPrChange>
          </w:rPr>
          <w:t>5613120022</w:t>
        </w:r>
        <w:commentRangeEnd w:id="2"/>
        <w:r w:rsidR="00494DA1" w:rsidRPr="006020F0">
          <w:rPr>
            <w:rStyle w:val="Odkaznakoment"/>
            <w:color w:val="FF0000"/>
            <w:rPrChange w:id="5" w:author="Kopečný Karel" w:date="2021-08-30T10:10:00Z">
              <w:rPr>
                <w:rStyle w:val="Odkaznakoment"/>
              </w:rPr>
            </w:rPrChange>
          </w:rPr>
          <w:commentReference w:id="2"/>
        </w:r>
      </w:ins>
      <w:r w:rsidR="004E44B2">
        <w:rPr>
          <w:vertAlign w:val="superscript"/>
        </w:rPr>
        <w:tab/>
      </w:r>
      <w:r w:rsidR="00E16E89">
        <w:rPr>
          <w:vertAlign w:val="superscript"/>
        </w:rPr>
        <w:tab/>
      </w:r>
      <w:r w:rsidR="00E16E89" w:rsidRPr="00C859E9">
        <w:rPr>
          <w:i/>
        </w:rPr>
        <w:tab/>
      </w:r>
      <w:r w:rsidR="00E16E89" w:rsidRPr="00C859E9">
        <w:rPr>
          <w:i/>
        </w:rPr>
        <w:tab/>
      </w:r>
    </w:p>
    <w:p w14:paraId="5F5EE2E6" w14:textId="77777777" w:rsidR="00E16E89" w:rsidRPr="00C859E9" w:rsidRDefault="00B35ACA" w:rsidP="00B35ACA">
      <w:pPr>
        <w:tabs>
          <w:tab w:val="left" w:pos="2552"/>
        </w:tabs>
      </w:pPr>
      <w:r w:rsidRPr="00C859E9">
        <w:t>název projektu:</w:t>
      </w:r>
      <w:r w:rsidR="00E67851">
        <w:t xml:space="preserve"> Oprava trati v úseku Luka nad Jihlavou – Jihlava – I.</w:t>
      </w:r>
      <w:r w:rsidR="004E44B2">
        <w:t xml:space="preserve"> </w:t>
      </w:r>
      <w:r w:rsidR="00E67851">
        <w:t>etapa</w:t>
      </w:r>
    </w:p>
    <w:p w14:paraId="563374C2" w14:textId="77777777" w:rsidR="002F3DC3" w:rsidRPr="00C859E9" w:rsidRDefault="00E16E89" w:rsidP="00B35ACA">
      <w:pPr>
        <w:tabs>
          <w:tab w:val="left" w:pos="2552"/>
        </w:tabs>
      </w:pPr>
      <w:r w:rsidRPr="00C859E9">
        <w:t>číslo akce z plánu oprav a údržby:</w:t>
      </w:r>
      <w:r w:rsidR="00B35ACA" w:rsidRPr="00C859E9">
        <w:tab/>
      </w:r>
      <w:r w:rsidR="00E67851" w:rsidRPr="006020F0">
        <w:rPr>
          <w:i/>
          <w:color w:val="FF0000"/>
          <w:rPrChange w:id="6" w:author="Kopečný Karel" w:date="2021-08-30T10:10:00Z">
            <w:rPr>
              <w:i/>
            </w:rPr>
          </w:rPrChange>
        </w:rPr>
        <w:t>639</w:t>
      </w:r>
      <w:ins w:id="7" w:author="Miklenda Jan, Ing." w:date="2021-08-27T13:07:00Z">
        <w:r w:rsidR="00494DA1" w:rsidRPr="006020F0">
          <w:rPr>
            <w:i/>
            <w:color w:val="FF0000"/>
            <w:rPrChange w:id="8" w:author="Kopečný Karel" w:date="2021-08-30T10:10:00Z">
              <w:rPr>
                <w:i/>
              </w:rPr>
            </w:rPrChange>
          </w:rPr>
          <w:t>2</w:t>
        </w:r>
      </w:ins>
      <w:r w:rsidR="00E67851" w:rsidRPr="006020F0">
        <w:rPr>
          <w:i/>
          <w:color w:val="FF0000"/>
          <w:rPrChange w:id="9" w:author="Kopečný Karel" w:date="2021-08-30T10:10:00Z">
            <w:rPr>
              <w:i/>
            </w:rPr>
          </w:rPrChange>
        </w:rPr>
        <w:t>00040</w:t>
      </w:r>
    </w:p>
    <w:p w14:paraId="0F132333" w14:textId="77777777" w:rsidR="00BF00D8" w:rsidRPr="00C859E9" w:rsidRDefault="00B35ACA" w:rsidP="00B35ACA">
      <w:pPr>
        <w:tabs>
          <w:tab w:val="left" w:pos="2552"/>
        </w:tabs>
        <w:spacing w:after="480"/>
      </w:pPr>
      <w:r w:rsidRPr="00C859E9">
        <w:t>místo realizace (kraj):</w:t>
      </w:r>
      <w:r w:rsidRPr="00C859E9">
        <w:tab/>
      </w:r>
      <w:r w:rsidR="00E67851">
        <w:t>Vysočina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4"/>
        <w:gridCol w:w="3020"/>
        <w:gridCol w:w="714"/>
        <w:gridCol w:w="2304"/>
      </w:tblGrid>
      <w:tr w:rsidR="00C859E9" w:rsidRPr="00C859E9" w14:paraId="042DC85C" w14:textId="77777777" w:rsidTr="00D217A3">
        <w:trPr>
          <w:jc w:val="center"/>
        </w:trPr>
        <w:tc>
          <w:tcPr>
            <w:tcW w:w="6879" w:type="dxa"/>
            <w:gridSpan w:val="3"/>
          </w:tcPr>
          <w:p w14:paraId="6C3A2481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43" w:type="dxa"/>
          </w:tcPr>
          <w:p w14:paraId="0D9765EC" w14:textId="77777777" w:rsidR="002F3DC3" w:rsidRPr="00C859E9" w:rsidRDefault="00915135" w:rsidP="00BF34CC">
            <w:pPr>
              <w:rPr>
                <w:i/>
              </w:rPr>
            </w:pPr>
            <w:r>
              <w:rPr>
                <w:i/>
              </w:rPr>
              <w:t>2021</w:t>
            </w:r>
          </w:p>
        </w:tc>
      </w:tr>
      <w:tr w:rsidR="002F3DC3" w:rsidRPr="00C1160A" w14:paraId="041B72EB" w14:textId="77777777" w:rsidTr="00172DD4">
        <w:trPr>
          <w:jc w:val="center"/>
        </w:trPr>
        <w:tc>
          <w:tcPr>
            <w:tcW w:w="3074" w:type="dxa"/>
          </w:tcPr>
          <w:p w14:paraId="6B6C18AF" w14:textId="77777777" w:rsidR="002F3DC3" w:rsidRPr="00C1160A" w:rsidRDefault="002F3DC3" w:rsidP="007A3B1A">
            <w:r w:rsidRPr="00C1160A">
              <w:t>položka</w:t>
            </w:r>
          </w:p>
        </w:tc>
        <w:tc>
          <w:tcPr>
            <w:tcW w:w="3074" w:type="dxa"/>
          </w:tcPr>
          <w:p w14:paraId="2CFBD24F" w14:textId="77777777" w:rsidR="002F3DC3" w:rsidRPr="00C1160A" w:rsidRDefault="002F3DC3" w:rsidP="00193CBE">
            <w:pPr>
              <w:jc w:val="center"/>
            </w:pPr>
            <w:r w:rsidRPr="00C1160A">
              <w:t>tis. Kč (bez DPH)</w:t>
            </w:r>
          </w:p>
        </w:tc>
        <w:tc>
          <w:tcPr>
            <w:tcW w:w="3074" w:type="dxa"/>
            <w:gridSpan w:val="2"/>
          </w:tcPr>
          <w:p w14:paraId="53BFE75B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2F3DC3" w:rsidRPr="00C1160A" w14:paraId="4F9D56B7" w14:textId="77777777" w:rsidTr="00172DD4">
        <w:trPr>
          <w:jc w:val="center"/>
        </w:trPr>
        <w:tc>
          <w:tcPr>
            <w:tcW w:w="3074" w:type="dxa"/>
          </w:tcPr>
          <w:p w14:paraId="2C144138" w14:textId="77777777" w:rsidR="002F3DC3" w:rsidRPr="00C1160A" w:rsidRDefault="002F3DC3" w:rsidP="007A3B1A">
            <w:r w:rsidRPr="00C1160A">
              <w:t xml:space="preserve">Veřejné rozpočty – </w:t>
            </w:r>
            <w:r w:rsidRPr="00C1160A">
              <w:rPr>
                <w:i/>
              </w:rPr>
              <w:t xml:space="preserve">doprava -  </w:t>
            </w:r>
            <w:r w:rsidR="00E94F01" w:rsidRPr="00E94F01">
              <w:rPr>
                <w:i/>
                <w:sz w:val="16"/>
                <w:szCs w:val="16"/>
              </w:rPr>
              <w:t>(</w:t>
            </w:r>
            <w:r w:rsidRPr="00C1160A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74" w:type="dxa"/>
          </w:tcPr>
          <w:p w14:paraId="2016BC64" w14:textId="563A8081" w:rsidR="002F3DC3" w:rsidRPr="00C1160A" w:rsidRDefault="000C224F" w:rsidP="000C224F">
            <w:ins w:id="10" w:author="Tůma Milan, Ing." w:date="2021-08-30T20:57:00Z">
              <w:r>
                <w:rPr>
                  <w:color w:val="FF0000"/>
                </w:rPr>
                <w:t>82</w:t>
              </w:r>
            </w:ins>
            <w:ins w:id="11" w:author="Tůma Milan, Ing." w:date="2021-08-30T20:58:00Z">
              <w:r>
                <w:rPr>
                  <w:color w:val="FF0000"/>
                </w:rPr>
                <w:t xml:space="preserve"> </w:t>
              </w:r>
            </w:ins>
            <w:ins w:id="12" w:author="Tůma Milan, Ing." w:date="2021-08-30T20:57:00Z">
              <w:r>
                <w:rPr>
                  <w:color w:val="FF0000"/>
                </w:rPr>
                <w:t>579</w:t>
              </w:r>
            </w:ins>
            <w:commentRangeStart w:id="13"/>
            <w:del w:id="14" w:author="Tůma Milan, Ing." w:date="2021-08-30T20:57:00Z">
              <w:r w:rsidR="00800978" w:rsidRPr="006020F0" w:rsidDel="000C224F">
                <w:rPr>
                  <w:color w:val="FF0000"/>
                  <w:rPrChange w:id="15" w:author="Kopečný Karel" w:date="2021-08-30T10:10:00Z">
                    <w:rPr/>
                  </w:rPrChange>
                </w:rPr>
                <w:delText>100 000</w:delText>
              </w:r>
            </w:del>
            <w:commentRangeEnd w:id="13"/>
            <w:r w:rsidR="00494DA1" w:rsidRPr="006020F0">
              <w:rPr>
                <w:rStyle w:val="Odkaznakoment"/>
                <w:color w:val="FF0000"/>
                <w:rPrChange w:id="16" w:author="Kopečný Karel" w:date="2021-08-30T10:10:00Z">
                  <w:rPr>
                    <w:rStyle w:val="Odkaznakoment"/>
                  </w:rPr>
                </w:rPrChange>
              </w:rPr>
              <w:commentReference w:id="13"/>
            </w:r>
          </w:p>
        </w:tc>
        <w:tc>
          <w:tcPr>
            <w:tcW w:w="3074" w:type="dxa"/>
            <w:gridSpan w:val="2"/>
          </w:tcPr>
          <w:p w14:paraId="234600E7" w14:textId="42446DF1" w:rsidR="002F3DC3" w:rsidRPr="00C1160A" w:rsidRDefault="000C224F" w:rsidP="000C224F">
            <w:ins w:id="17" w:author="Tůma Milan, Ing." w:date="2021-08-30T20:58:00Z">
              <w:r>
                <w:rPr>
                  <w:color w:val="FF0000"/>
                </w:rPr>
                <w:t>99 921</w:t>
              </w:r>
            </w:ins>
            <w:del w:id="18" w:author="Tůma Milan, Ing." w:date="2021-08-30T20:58:00Z">
              <w:r w:rsidR="00800978" w:rsidRPr="006020F0" w:rsidDel="000C224F">
                <w:rPr>
                  <w:color w:val="FF0000"/>
                  <w:rPrChange w:id="19" w:author="Kopečný Karel" w:date="2021-08-30T10:10:00Z">
                    <w:rPr/>
                  </w:rPrChange>
                </w:rPr>
                <w:delText>121 000</w:delText>
              </w:r>
            </w:del>
          </w:p>
        </w:tc>
      </w:tr>
      <w:tr w:rsidR="002F3DC3" w:rsidRPr="00C1160A" w14:paraId="25C909DE" w14:textId="77777777" w:rsidTr="00172DD4">
        <w:trPr>
          <w:jc w:val="center"/>
        </w:trPr>
        <w:tc>
          <w:tcPr>
            <w:tcW w:w="3074" w:type="dxa"/>
          </w:tcPr>
          <w:p w14:paraId="6214782E" w14:textId="77777777" w:rsidR="002F3DC3" w:rsidRPr="00C1160A" w:rsidRDefault="002F3DC3" w:rsidP="007A3B1A">
            <w:r w:rsidRPr="00C1160A">
              <w:t>Ostatní veřejné zdroje</w:t>
            </w:r>
          </w:p>
          <w:p w14:paraId="46536469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74" w:type="dxa"/>
          </w:tcPr>
          <w:p w14:paraId="083FF8F9" w14:textId="77777777" w:rsidR="002F3DC3" w:rsidRPr="00C1160A" w:rsidRDefault="002F3DC3" w:rsidP="007A3B1A"/>
        </w:tc>
        <w:tc>
          <w:tcPr>
            <w:tcW w:w="3074" w:type="dxa"/>
            <w:gridSpan w:val="2"/>
          </w:tcPr>
          <w:p w14:paraId="193F205B" w14:textId="77777777" w:rsidR="002F3DC3" w:rsidRPr="00C1160A" w:rsidRDefault="002F3DC3" w:rsidP="007A3B1A"/>
        </w:tc>
      </w:tr>
      <w:tr w:rsidR="002F3DC3" w:rsidRPr="00C1160A" w14:paraId="704FC0BE" w14:textId="77777777" w:rsidTr="00172DD4">
        <w:trPr>
          <w:jc w:val="center"/>
        </w:trPr>
        <w:tc>
          <w:tcPr>
            <w:tcW w:w="3074" w:type="dxa"/>
          </w:tcPr>
          <w:p w14:paraId="2C8C5614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74" w:type="dxa"/>
          </w:tcPr>
          <w:p w14:paraId="1ECEFB3C" w14:textId="77777777" w:rsidR="002F3DC3" w:rsidRPr="00C1160A" w:rsidRDefault="002F3DC3" w:rsidP="007A3B1A"/>
        </w:tc>
        <w:tc>
          <w:tcPr>
            <w:tcW w:w="3074" w:type="dxa"/>
            <w:gridSpan w:val="2"/>
          </w:tcPr>
          <w:p w14:paraId="0588E898" w14:textId="77777777" w:rsidR="002F3DC3" w:rsidRPr="00C1160A" w:rsidRDefault="002F3DC3" w:rsidP="007A3B1A"/>
        </w:tc>
      </w:tr>
      <w:tr w:rsidR="002F3DC3" w:rsidRPr="00C1160A" w14:paraId="1BB20094" w14:textId="77777777" w:rsidTr="00172DD4">
        <w:trPr>
          <w:jc w:val="center"/>
        </w:trPr>
        <w:tc>
          <w:tcPr>
            <w:tcW w:w="3074" w:type="dxa"/>
          </w:tcPr>
          <w:p w14:paraId="3EA23BB3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74" w:type="dxa"/>
          </w:tcPr>
          <w:p w14:paraId="70D91379" w14:textId="1D60B96B" w:rsidR="002F3DC3" w:rsidRPr="00EC411C" w:rsidRDefault="000C224F" w:rsidP="000C224F">
            <w:pPr>
              <w:rPr>
                <w:b/>
              </w:rPr>
            </w:pPr>
            <w:ins w:id="20" w:author="Tůma Milan, Ing." w:date="2021-08-30T20:57:00Z">
              <w:r>
                <w:rPr>
                  <w:b/>
                  <w:color w:val="FF0000"/>
                </w:rPr>
                <w:t>82</w:t>
              </w:r>
            </w:ins>
            <w:ins w:id="21" w:author="Tůma Milan, Ing." w:date="2021-08-30T20:58:00Z">
              <w:r>
                <w:rPr>
                  <w:b/>
                  <w:color w:val="FF0000"/>
                </w:rPr>
                <w:t xml:space="preserve"> </w:t>
              </w:r>
            </w:ins>
            <w:ins w:id="22" w:author="Tůma Milan, Ing." w:date="2021-08-30T20:57:00Z">
              <w:r>
                <w:rPr>
                  <w:b/>
                  <w:color w:val="FF0000"/>
                </w:rPr>
                <w:t>579</w:t>
              </w:r>
            </w:ins>
            <w:del w:id="23" w:author="Tůma Milan, Ing." w:date="2021-08-30T20:57:00Z">
              <w:r w:rsidR="00800978" w:rsidRPr="006020F0" w:rsidDel="000C224F">
                <w:rPr>
                  <w:b/>
                  <w:color w:val="FF0000"/>
                  <w:rPrChange w:id="24" w:author="Kopečný Karel" w:date="2021-08-30T10:10:00Z">
                    <w:rPr>
                      <w:b/>
                    </w:rPr>
                  </w:rPrChange>
                </w:rPr>
                <w:delText>100 000</w:delText>
              </w:r>
            </w:del>
          </w:p>
        </w:tc>
        <w:tc>
          <w:tcPr>
            <w:tcW w:w="3074" w:type="dxa"/>
            <w:gridSpan w:val="2"/>
          </w:tcPr>
          <w:p w14:paraId="52CCF3CE" w14:textId="040E1B39" w:rsidR="002F3DC3" w:rsidRPr="00EC411C" w:rsidRDefault="000C224F" w:rsidP="000C224F">
            <w:pPr>
              <w:rPr>
                <w:b/>
              </w:rPr>
            </w:pPr>
            <w:ins w:id="25" w:author="Tůma Milan, Ing." w:date="2021-08-30T20:58:00Z">
              <w:r>
                <w:rPr>
                  <w:b/>
                  <w:color w:val="FF0000"/>
                </w:rPr>
                <w:t>99 921</w:t>
              </w:r>
            </w:ins>
            <w:del w:id="26" w:author="Tůma Milan, Ing." w:date="2021-08-30T20:58:00Z">
              <w:r w:rsidR="00800978" w:rsidRPr="006020F0" w:rsidDel="000C224F">
                <w:rPr>
                  <w:b/>
                  <w:color w:val="FF0000"/>
                  <w:rPrChange w:id="27" w:author="Kopečný Karel" w:date="2021-08-30T10:11:00Z">
                    <w:rPr>
                      <w:b/>
                    </w:rPr>
                  </w:rPrChange>
                </w:rPr>
                <w:delText>121 000</w:delText>
              </w:r>
            </w:del>
            <w:bookmarkStart w:id="28" w:name="_GoBack"/>
            <w:bookmarkEnd w:id="28"/>
          </w:p>
        </w:tc>
      </w:tr>
    </w:tbl>
    <w:p w14:paraId="16CCDFF8" w14:textId="77777777" w:rsidR="004462D3" w:rsidRPr="004462D3" w:rsidRDefault="004462D3" w:rsidP="00B35AC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4462D3">
        <w:rPr>
          <w:b/>
          <w:bCs/>
          <w:u w:val="single"/>
        </w:rPr>
        <w:t>Popis stávajícího stavu a zdůvodnění nezbytnosti realizace projektu</w:t>
      </w:r>
      <w:r w:rsidR="00BA7FDA">
        <w:rPr>
          <w:b/>
          <w:bCs/>
          <w:u w:val="single"/>
        </w:rPr>
        <w:t>:</w:t>
      </w:r>
    </w:p>
    <w:p w14:paraId="4CB8FB65" w14:textId="1430C3B1" w:rsidR="00CF2E5A" w:rsidRDefault="00CF2E5A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Dotčený úsek se nachází na trati 240 – Brno hl. n. – Jihlava (dle JŘ), </w:t>
      </w:r>
      <w:commentRangeStart w:id="29"/>
      <w:r>
        <w:rPr>
          <w:i/>
        </w:rPr>
        <w:t>322C dle TTP</w:t>
      </w:r>
      <w:commentRangeEnd w:id="29"/>
      <w:r w:rsidR="00494DA1">
        <w:rPr>
          <w:rStyle w:val="Odkaznakoment"/>
        </w:rPr>
        <w:commentReference w:id="29"/>
      </w:r>
      <w:del w:id="30" w:author="Kopečný Karel" w:date="2021-08-30T08:12:00Z">
        <w:r w:rsidDel="00943061">
          <w:rPr>
            <w:i/>
          </w:rPr>
          <w:delText>.</w:delText>
        </w:r>
      </w:del>
      <w:ins w:id="31" w:author="Kopečný Karel" w:date="2021-08-30T08:12:00Z">
        <w:r w:rsidR="00943061">
          <w:rPr>
            <w:i/>
          </w:rPr>
          <w:t>, dle prohlášení o dráze č.642</w:t>
        </w:r>
      </w:ins>
      <w:ins w:id="32" w:author="Kopečný Karel" w:date="2021-08-30T09:20:00Z">
        <w:r w:rsidR="00724549">
          <w:rPr>
            <w:i/>
          </w:rPr>
          <w:t>, TUDU 120126.</w:t>
        </w:r>
      </w:ins>
      <w:r>
        <w:rPr>
          <w:i/>
        </w:rPr>
        <w:t xml:space="preserve"> Na trati se provozuje osobní doprava (R Brno – Plzeň, Os Jihlava – Brno a Jihlava – Znojmo) a nákladní doprava (především Jihlava – Znojmo).</w:t>
      </w:r>
    </w:p>
    <w:p w14:paraId="6F912469" w14:textId="539E0247" w:rsidR="0069382E" w:rsidRDefault="00276377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Ž</w:t>
      </w:r>
      <w:r w:rsidR="0049129C">
        <w:rPr>
          <w:i/>
        </w:rPr>
        <w:t>elezniční svršek v</w:t>
      </w:r>
      <w:r>
        <w:rPr>
          <w:i/>
        </w:rPr>
        <w:t> traťovém úseku Luka nad Jihlavou –</w:t>
      </w:r>
      <w:r w:rsidR="00B3026C">
        <w:rPr>
          <w:i/>
        </w:rPr>
        <w:t xml:space="preserve"> </w:t>
      </w:r>
      <w:r>
        <w:rPr>
          <w:i/>
        </w:rPr>
        <w:t>Jihlava v km 188,050 – 190,850</w:t>
      </w:r>
      <w:r w:rsidR="00B3026C">
        <w:rPr>
          <w:i/>
        </w:rPr>
        <w:t xml:space="preserve"> je složen z betonových pražců</w:t>
      </w:r>
      <w:r w:rsidR="00CF2E5A">
        <w:rPr>
          <w:i/>
        </w:rPr>
        <w:t xml:space="preserve">, převážně </w:t>
      </w:r>
      <w:r w:rsidR="0049129C">
        <w:rPr>
          <w:i/>
        </w:rPr>
        <w:t>SB5</w:t>
      </w:r>
      <w:r w:rsidR="00E67851">
        <w:rPr>
          <w:i/>
        </w:rPr>
        <w:t xml:space="preserve"> s dřevěnými hmoždinkami</w:t>
      </w:r>
      <w:r w:rsidR="0049129C">
        <w:rPr>
          <w:i/>
        </w:rPr>
        <w:t xml:space="preserve">, kolejnic </w:t>
      </w:r>
      <w:ins w:id="33" w:author="Kopečný Karel" w:date="2021-08-30T08:47:00Z">
        <w:r w:rsidR="00313713">
          <w:rPr>
            <w:i/>
          </w:rPr>
          <w:t xml:space="preserve">T, </w:t>
        </w:r>
      </w:ins>
      <w:r w:rsidR="0049129C">
        <w:rPr>
          <w:i/>
        </w:rPr>
        <w:t>S49, upevnění tuhé</w:t>
      </w:r>
      <w:ins w:id="34" w:author="Kopečný Karel" w:date="2021-08-30T09:08:00Z">
        <w:r w:rsidR="0026609B">
          <w:rPr>
            <w:i/>
          </w:rPr>
          <w:t xml:space="preserve"> T5</w:t>
        </w:r>
      </w:ins>
      <w:r>
        <w:rPr>
          <w:i/>
        </w:rPr>
        <w:t xml:space="preserve">. </w:t>
      </w:r>
      <w:r w:rsidR="00B86A44">
        <w:rPr>
          <w:i/>
        </w:rPr>
        <w:t>V km 188,445 se nachází žel</w:t>
      </w:r>
      <w:r w:rsidR="00B3026C">
        <w:rPr>
          <w:i/>
        </w:rPr>
        <w:t>ezniční</w:t>
      </w:r>
      <w:r w:rsidR="00B86A44">
        <w:rPr>
          <w:i/>
        </w:rPr>
        <w:t xml:space="preserve"> </w:t>
      </w:r>
      <w:r w:rsidR="00F06B20">
        <w:rPr>
          <w:i/>
        </w:rPr>
        <w:t>p</w:t>
      </w:r>
      <w:r w:rsidR="00B86A44">
        <w:rPr>
          <w:i/>
        </w:rPr>
        <w:t xml:space="preserve">řejezd P3670 (panely Intermont). Dále s v úseku nachází most v km </w:t>
      </w:r>
      <w:ins w:id="35" w:author="Kopečný Karel" w:date="2021-08-30T10:11:00Z">
        <w:r w:rsidR="006020F0">
          <w:rPr>
            <w:i/>
          </w:rPr>
          <w:t>188,428,</w:t>
        </w:r>
      </w:ins>
      <w:r w:rsidR="00B86A44">
        <w:rPr>
          <w:i/>
        </w:rPr>
        <w:t>1</w:t>
      </w:r>
      <w:r w:rsidR="00F06B20">
        <w:rPr>
          <w:i/>
        </w:rPr>
        <w:t>8</w:t>
      </w:r>
      <w:r w:rsidR="00B86A44">
        <w:rPr>
          <w:i/>
        </w:rPr>
        <w:t>8,944 a propustky v km 188,999; 189,198</w:t>
      </w:r>
      <w:ins w:id="36" w:author="Kopečný Karel" w:date="2021-08-30T10:12:00Z">
        <w:r w:rsidR="006020F0">
          <w:rPr>
            <w:i/>
          </w:rPr>
          <w:t>;</w:t>
        </w:r>
      </w:ins>
      <w:del w:id="37" w:author="Kopečný Karel" w:date="2021-08-30T10:12:00Z">
        <w:r w:rsidR="00B86A44" w:rsidDel="006020F0">
          <w:rPr>
            <w:i/>
          </w:rPr>
          <w:delText xml:space="preserve"> a</w:delText>
        </w:r>
      </w:del>
      <w:r w:rsidR="00B86A44">
        <w:rPr>
          <w:i/>
        </w:rPr>
        <w:t xml:space="preserve"> 189,381</w:t>
      </w:r>
      <w:ins w:id="38" w:author="Kopečný Karel" w:date="2021-08-30T10:12:00Z">
        <w:r w:rsidR="006020F0">
          <w:rPr>
            <w:i/>
          </w:rPr>
          <w:t>;</w:t>
        </w:r>
      </w:ins>
      <w:ins w:id="39" w:author="Kopečný Karel" w:date="2021-08-30T10:11:00Z">
        <w:r w:rsidR="006020F0">
          <w:rPr>
            <w:i/>
          </w:rPr>
          <w:t xml:space="preserve"> 189,776</w:t>
        </w:r>
      </w:ins>
      <w:r w:rsidR="00B86A44">
        <w:rPr>
          <w:i/>
        </w:rPr>
        <w:t xml:space="preserve">. </w:t>
      </w:r>
      <w:r w:rsidR="00676B40">
        <w:rPr>
          <w:i/>
        </w:rPr>
        <w:t xml:space="preserve">Kolej je zřízena jako bezstyková. </w:t>
      </w:r>
    </w:p>
    <w:p w14:paraId="2E2EBE5E" w14:textId="54AB3EE0" w:rsidR="00561FF2" w:rsidRDefault="00676B40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ns w:id="40" w:author="Kopečný Karel" w:date="2021-08-30T08:17:00Z"/>
          <w:i/>
        </w:rPr>
      </w:pPr>
      <w:r>
        <w:rPr>
          <w:i/>
        </w:rPr>
        <w:lastRenderedPageBreak/>
        <w:t xml:space="preserve">Na kolejnicích se lokálně vyskytují defektoskopické vady, pražce SB5 s dřevěnými hmoždinkami vykazují sníženou držebnost upevňovadel, především vrtulí. Kolejové lože je v daném úseku znečištěné, </w:t>
      </w:r>
      <w:r w:rsidR="00BB1EE7">
        <w:rPr>
          <w:i/>
        </w:rPr>
        <w:t>povrchové odvodnění (př</w:t>
      </w:r>
      <w:r w:rsidR="00B86A44">
        <w:rPr>
          <w:i/>
        </w:rPr>
        <w:t>í</w:t>
      </w:r>
      <w:r w:rsidR="00BB1EE7">
        <w:rPr>
          <w:i/>
        </w:rPr>
        <w:t>kopy) vyžaduje provedení pročištění. Od km 189</w:t>
      </w:r>
      <w:r w:rsidR="00CF2E5A">
        <w:rPr>
          <w:i/>
        </w:rPr>
        <w:t>,700 jsou evidovány závady GPK – rozchod koleje.</w:t>
      </w:r>
      <w:r>
        <w:rPr>
          <w:i/>
        </w:rPr>
        <w:t xml:space="preserve"> </w:t>
      </w:r>
      <w:r w:rsidR="00561FF2">
        <w:rPr>
          <w:i/>
        </w:rPr>
        <w:t>U mostu a propustků vykazují nosné konstrukce a spodní stavby zásadní porušení a otvory propustků a okolí jsou zaneseny sedimenty.</w:t>
      </w:r>
      <w:ins w:id="41" w:author="Kopečný Karel" w:date="2021-08-30T09:21:00Z">
        <w:r w:rsidR="00724549">
          <w:rPr>
            <w:i/>
          </w:rPr>
          <w:t xml:space="preserve"> Okolí trati je zarostlé vegetací.</w:t>
        </w:r>
      </w:ins>
    </w:p>
    <w:p w14:paraId="07A9012F" w14:textId="6C608297" w:rsidR="00724549" w:rsidRDefault="00943061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ns w:id="42" w:author="Kopečný Karel" w:date="2021-08-30T09:22:00Z"/>
          <w:i/>
        </w:rPr>
      </w:pPr>
      <w:ins w:id="43" w:author="Kopečný Karel" w:date="2021-08-30T08:17:00Z">
        <w:r>
          <w:rPr>
            <w:i/>
          </w:rPr>
          <w:t xml:space="preserve">V daném úseku </w:t>
        </w:r>
      </w:ins>
      <w:ins w:id="44" w:author="Kopečný Karel" w:date="2021-08-30T10:32:00Z">
        <w:r w:rsidR="005E321A">
          <w:rPr>
            <w:i/>
          </w:rPr>
          <w:t xml:space="preserve">v rámci opravných prací </w:t>
        </w:r>
      </w:ins>
      <w:ins w:id="45" w:author="Kopečný Karel" w:date="2021-08-30T08:17:00Z">
        <w:r>
          <w:rPr>
            <w:i/>
          </w:rPr>
          <w:t>navíc dojde k</w:t>
        </w:r>
      </w:ins>
      <w:ins w:id="46" w:author="Kopečný Karel" w:date="2021-08-30T08:18:00Z">
        <w:r>
          <w:rPr>
            <w:i/>
          </w:rPr>
          <w:t xml:space="preserve"> rekonstrukci mostku v km </w:t>
        </w:r>
      </w:ins>
      <w:ins w:id="47" w:author="Kopečný Karel" w:date="2021-08-30T08:45:00Z">
        <w:r w:rsidR="00313713">
          <w:rPr>
            <w:i/>
          </w:rPr>
          <w:t>188,428</w:t>
        </w:r>
      </w:ins>
      <w:ins w:id="48" w:author="Kopečný Karel" w:date="2021-08-30T08:46:00Z">
        <w:r w:rsidR="00313713">
          <w:rPr>
            <w:i/>
          </w:rPr>
          <w:t xml:space="preserve"> (oprava izolací, sanace říms)</w:t>
        </w:r>
      </w:ins>
      <w:ins w:id="49" w:author="Kopečný Karel" w:date="2021-08-30T08:18:00Z">
        <w:r>
          <w:rPr>
            <w:i/>
          </w:rPr>
          <w:t xml:space="preserve"> a propustku v km </w:t>
        </w:r>
      </w:ins>
      <w:ins w:id="50" w:author="Kopečný Karel" w:date="2021-08-30T08:45:00Z">
        <w:r w:rsidR="00313713">
          <w:rPr>
            <w:i/>
          </w:rPr>
          <w:t xml:space="preserve">189,766 </w:t>
        </w:r>
      </w:ins>
      <w:ins w:id="51" w:author="Kopečný Karel" w:date="2021-08-30T08:46:00Z">
        <w:r w:rsidR="00313713">
          <w:rPr>
            <w:i/>
          </w:rPr>
          <w:t>(zásun rámových profilů)</w:t>
        </w:r>
      </w:ins>
      <w:ins w:id="52" w:author="Kopečný Karel" w:date="2021-08-30T10:32:00Z">
        <w:r w:rsidR="005E321A">
          <w:rPr>
            <w:i/>
          </w:rPr>
          <w:t>.</w:t>
        </w:r>
      </w:ins>
      <w:ins w:id="53" w:author="Kopečný Karel" w:date="2021-08-30T09:08:00Z">
        <w:r w:rsidR="0026609B">
          <w:rPr>
            <w:i/>
          </w:rPr>
          <w:t xml:space="preserve"> </w:t>
        </w:r>
      </w:ins>
    </w:p>
    <w:p w14:paraId="390B6832" w14:textId="5A232C16" w:rsidR="00AC694D" w:rsidRDefault="0026609B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ns w:id="54" w:author="Kopečný Karel" w:date="2021-08-30T09:44:00Z"/>
          <w:i/>
        </w:rPr>
      </w:pPr>
      <w:ins w:id="55" w:author="Kopečný Karel" w:date="2021-08-30T09:08:00Z">
        <w:r>
          <w:rPr>
            <w:i/>
          </w:rPr>
          <w:t xml:space="preserve">Dále pak proběhne </w:t>
        </w:r>
      </w:ins>
      <w:ins w:id="56" w:author="Kopečný Karel" w:date="2021-08-30T09:45:00Z">
        <w:r w:rsidR="00AC694D">
          <w:rPr>
            <w:i/>
          </w:rPr>
          <w:t xml:space="preserve">v rámci opravných prací </w:t>
        </w:r>
      </w:ins>
      <w:ins w:id="57" w:author="Kopečný Karel" w:date="2021-08-30T09:08:00Z">
        <w:r>
          <w:rPr>
            <w:i/>
          </w:rPr>
          <w:t xml:space="preserve">rekonstrukce </w:t>
        </w:r>
      </w:ins>
      <w:ins w:id="58" w:author="Kopečný Karel" w:date="2021-08-30T09:09:00Z">
        <w:r>
          <w:rPr>
            <w:i/>
          </w:rPr>
          <w:t xml:space="preserve">„luckého“ zhlaví v ŽST Jihlava a v úseku Luka nad Jihlavou </w:t>
        </w:r>
      </w:ins>
      <w:ins w:id="59" w:author="Kopečný Karel" w:date="2021-08-30T09:10:00Z">
        <w:r>
          <w:rPr>
            <w:i/>
          </w:rPr>
          <w:t>–</w:t>
        </w:r>
      </w:ins>
      <w:ins w:id="60" w:author="Kopečný Karel" w:date="2021-08-30T09:09:00Z">
        <w:r>
          <w:rPr>
            <w:i/>
          </w:rPr>
          <w:t xml:space="preserve"> Bransouze </w:t>
        </w:r>
      </w:ins>
      <w:ins w:id="61" w:author="Kopečný Karel" w:date="2021-08-30T09:10:00Z">
        <w:r>
          <w:rPr>
            <w:i/>
          </w:rPr>
          <w:t xml:space="preserve">k výměne kolejnic v km </w:t>
        </w:r>
      </w:ins>
      <w:ins w:id="62" w:author="Kopečný Karel" w:date="2021-08-30T09:43:00Z">
        <w:r w:rsidR="00AC694D">
          <w:rPr>
            <w:i/>
          </w:rPr>
          <w:t>185,100 – 185,6</w:t>
        </w:r>
      </w:ins>
      <w:ins w:id="63" w:author="Kopečný Karel" w:date="2021-08-30T09:44:00Z">
        <w:r w:rsidR="00AC694D">
          <w:rPr>
            <w:i/>
          </w:rPr>
          <w:t>50</w:t>
        </w:r>
      </w:ins>
      <w:ins w:id="64" w:author="Kopečný Karel" w:date="2021-08-30T09:43:00Z">
        <w:r w:rsidR="00AC694D">
          <w:rPr>
            <w:i/>
          </w:rPr>
          <w:t xml:space="preserve"> a v km 185,900 </w:t>
        </w:r>
      </w:ins>
      <w:ins w:id="65" w:author="Kopečný Karel" w:date="2021-08-30T09:44:00Z">
        <w:r w:rsidR="00AC694D">
          <w:rPr>
            <w:i/>
          </w:rPr>
          <w:t>–</w:t>
        </w:r>
      </w:ins>
      <w:ins w:id="66" w:author="Kopečný Karel" w:date="2021-08-30T09:43:00Z">
        <w:r w:rsidR="00AC694D">
          <w:rPr>
            <w:i/>
          </w:rPr>
          <w:t xml:space="preserve"> 186,</w:t>
        </w:r>
      </w:ins>
      <w:ins w:id="67" w:author="Kopečný Karel" w:date="2021-08-30T09:44:00Z">
        <w:r w:rsidR="00AC694D">
          <w:rPr>
            <w:i/>
          </w:rPr>
          <w:t>300</w:t>
        </w:r>
      </w:ins>
      <w:ins w:id="68" w:author="Kopečný Karel" w:date="2021-08-30T09:45:00Z">
        <w:r w:rsidR="00AC694D">
          <w:rPr>
            <w:i/>
          </w:rPr>
          <w:t>.</w:t>
        </w:r>
      </w:ins>
      <w:ins w:id="69" w:author="Kopečný Karel" w:date="2021-08-30T09:44:00Z">
        <w:r w:rsidR="00AC694D">
          <w:rPr>
            <w:i/>
          </w:rPr>
          <w:t xml:space="preserve"> </w:t>
        </w:r>
      </w:ins>
      <w:ins w:id="70" w:author="Kopečný Karel" w:date="2021-08-30T09:45:00Z">
        <w:r w:rsidR="00AC694D">
          <w:rPr>
            <w:i/>
          </w:rPr>
          <w:t>V tomto úseku dojde k</w:t>
        </w:r>
      </w:ins>
      <w:ins w:id="71" w:author="Kopečný Karel" w:date="2021-08-30T09:10:00Z">
        <w:r>
          <w:rPr>
            <w:i/>
          </w:rPr>
          <w:t xml:space="preserve"> opravě mostu v km 183,182. </w:t>
        </w:r>
      </w:ins>
    </w:p>
    <w:p w14:paraId="02EC303C" w14:textId="1C0D5BB7" w:rsidR="00943061" w:rsidRDefault="00724549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ins w:id="72" w:author="Kopečný Karel" w:date="2021-08-30T09:22:00Z">
        <w:r>
          <w:rPr>
            <w:i/>
          </w:rPr>
          <w:t>V</w:t>
        </w:r>
      </w:ins>
      <w:ins w:id="73" w:author="Kopečný Karel" w:date="2021-08-30T09:10:00Z">
        <w:r w:rsidR="0026609B">
          <w:rPr>
            <w:i/>
          </w:rPr>
          <w:t xml:space="preserve"> následujících letech budou pokračovat opravné práce v</w:t>
        </w:r>
      </w:ins>
      <w:ins w:id="74" w:author="Kopečný Karel" w:date="2021-08-30T09:11:00Z">
        <w:r w:rsidR="0026609B">
          <w:rPr>
            <w:i/>
          </w:rPr>
          <w:t> </w:t>
        </w:r>
      </w:ins>
      <w:ins w:id="75" w:author="Kopečný Karel" w:date="2021-08-30T09:10:00Z">
        <w:r w:rsidR="0026609B">
          <w:rPr>
            <w:i/>
          </w:rPr>
          <w:t xml:space="preserve">úseku </w:t>
        </w:r>
      </w:ins>
      <w:ins w:id="76" w:author="Kopečný Karel" w:date="2021-08-30T09:11:00Z">
        <w:r w:rsidR="0026609B">
          <w:rPr>
            <w:i/>
          </w:rPr>
          <w:t xml:space="preserve">Luka nad Jihlavou – Jihlava </w:t>
        </w:r>
      </w:ins>
      <w:ins w:id="77" w:author="Kopečný Karel" w:date="2021-08-30T09:47:00Z">
        <w:r w:rsidR="00AC694D">
          <w:rPr>
            <w:i/>
          </w:rPr>
          <w:t>:</w:t>
        </w:r>
      </w:ins>
      <w:ins w:id="78" w:author="Kopečný Karel" w:date="2021-08-30T09:11:00Z">
        <w:r w:rsidR="0026609B">
          <w:rPr>
            <w:i/>
          </w:rPr>
          <w:t>II.etapa km</w:t>
        </w:r>
      </w:ins>
      <w:ins w:id="79" w:author="Kopečný Karel" w:date="2021-08-30T09:12:00Z">
        <w:r w:rsidR="0026609B">
          <w:rPr>
            <w:i/>
          </w:rPr>
          <w:t xml:space="preserve"> 195,000 – 198,</w:t>
        </w:r>
      </w:ins>
      <w:ins w:id="80" w:author="Kopečný Karel" w:date="2021-08-30T09:13:00Z">
        <w:r w:rsidR="0026609B">
          <w:rPr>
            <w:i/>
          </w:rPr>
          <w:t xml:space="preserve">301; III.etapa km 192,860 – 195,000; </w:t>
        </w:r>
      </w:ins>
      <w:ins w:id="81" w:author="Kopečný Karel" w:date="2021-08-30T09:14:00Z">
        <w:r w:rsidR="0026609B">
          <w:rPr>
            <w:i/>
          </w:rPr>
          <w:t xml:space="preserve">IV.etapa km 190,850 – 192,860 a </w:t>
        </w:r>
      </w:ins>
      <w:ins w:id="82" w:author="Kopečný Karel" w:date="2021-08-30T09:15:00Z">
        <w:r w:rsidR="0026609B">
          <w:rPr>
            <w:i/>
          </w:rPr>
          <w:t xml:space="preserve">V.etapa v km </w:t>
        </w:r>
        <w:r>
          <w:rPr>
            <w:i/>
          </w:rPr>
          <w:t>187,563 – 188,050</w:t>
        </w:r>
      </w:ins>
      <w:ins w:id="83" w:author="Kopečný Karel" w:date="2021-08-30T09:47:00Z">
        <w:r w:rsidR="00AC694D">
          <w:rPr>
            <w:i/>
          </w:rPr>
          <w:t xml:space="preserve"> – ve stejném rozsahu jako v I.etapě</w:t>
        </w:r>
      </w:ins>
      <w:ins w:id="84" w:author="Kopečný Karel" w:date="2021-08-30T09:15:00Z">
        <w:r>
          <w:rPr>
            <w:i/>
          </w:rPr>
          <w:t>.</w:t>
        </w:r>
      </w:ins>
    </w:p>
    <w:p w14:paraId="5249D71E" w14:textId="50278B6D" w:rsidR="00561FF2" w:rsidRDefault="00561FF2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 xml:space="preserve"> </w:t>
      </w:r>
      <w:r w:rsidR="00B86A44">
        <w:rPr>
          <w:i/>
        </w:rPr>
        <w:t>Po realizaci dojde ke zvýšení bezpečnosti provozování drážní dopravy spojené se zvýšený</w:t>
      </w:r>
      <w:r w:rsidR="00F06B20">
        <w:rPr>
          <w:i/>
        </w:rPr>
        <w:t>m</w:t>
      </w:r>
      <w:r w:rsidR="00B86A44">
        <w:rPr>
          <w:i/>
        </w:rPr>
        <w:t xml:space="preserve"> komfortem jízdy</w:t>
      </w:r>
      <w:r w:rsidR="00F06B20">
        <w:rPr>
          <w:i/>
        </w:rPr>
        <w:t xml:space="preserve"> a nebude docházet k</w:t>
      </w:r>
      <w:r w:rsidR="00504462">
        <w:rPr>
          <w:i/>
        </w:rPr>
        <w:t xml:space="preserve"> </w:t>
      </w:r>
      <w:r w:rsidR="00F06B20">
        <w:rPr>
          <w:i/>
        </w:rPr>
        <w:t xml:space="preserve">omezování provozu </w:t>
      </w:r>
      <w:r w:rsidR="00504462">
        <w:rPr>
          <w:i/>
        </w:rPr>
        <w:t>(výluk</w:t>
      </w:r>
      <w:ins w:id="85" w:author="Kopečný Karel" w:date="2021-08-30T09:23:00Z">
        <w:r w:rsidR="00724549">
          <w:rPr>
            <w:i/>
          </w:rPr>
          <w:t>y, pomalé jízdy</w:t>
        </w:r>
      </w:ins>
      <w:r w:rsidR="00504462">
        <w:rPr>
          <w:i/>
        </w:rPr>
        <w:t xml:space="preserve">) </w:t>
      </w:r>
      <w:r w:rsidR="00F06B20">
        <w:rPr>
          <w:i/>
        </w:rPr>
        <w:t>z důvodu oprav</w:t>
      </w:r>
      <w:r w:rsidR="00504462">
        <w:rPr>
          <w:i/>
        </w:rPr>
        <w:t xml:space="preserve"> lokálních závad</w:t>
      </w:r>
      <w:commentRangeStart w:id="86"/>
      <w:r w:rsidR="00504462">
        <w:rPr>
          <w:i/>
        </w:rPr>
        <w:t xml:space="preserve">. </w:t>
      </w:r>
      <w:r w:rsidR="00676B40">
        <w:rPr>
          <w:i/>
        </w:rPr>
        <w:t xml:space="preserve"> </w:t>
      </w:r>
      <w:r w:rsidR="0049129C">
        <w:rPr>
          <w:i/>
        </w:rPr>
        <w:t xml:space="preserve"> </w:t>
      </w:r>
      <w:commentRangeEnd w:id="86"/>
      <w:r w:rsidR="00494DA1">
        <w:rPr>
          <w:rStyle w:val="Odkaznakoment"/>
        </w:rPr>
        <w:commentReference w:id="86"/>
      </w:r>
    </w:p>
    <w:p w14:paraId="75CE71DC" w14:textId="77777777" w:rsid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Rozsah stavby</w:t>
      </w:r>
    </w:p>
    <w:p w14:paraId="0BF30E92" w14:textId="7A3B2466" w:rsidR="00DA5252" w:rsidRPr="00C12370" w:rsidRDefault="002F7B2F" w:rsidP="00C12370">
      <w:pPr>
        <w:rPr>
          <w:i/>
          <w:color w:val="000000" w:themeColor="text1"/>
        </w:rPr>
      </w:pPr>
      <w:r>
        <w:rPr>
          <w:i/>
          <w:color w:val="000000" w:themeColor="text1"/>
        </w:rPr>
        <w:t xml:space="preserve">Km 188,050 – 190,850 </w:t>
      </w:r>
      <w:ins w:id="87" w:author="Kopečný Karel" w:date="2021-08-30T10:26:00Z">
        <w:r w:rsidR="00401B03">
          <w:rPr>
            <w:i/>
            <w:color w:val="000000" w:themeColor="text1"/>
          </w:rPr>
          <w:t xml:space="preserve">v úseku Luka nad Jihlavou – Jihlava - </w:t>
        </w:r>
      </w:ins>
      <w:r w:rsidR="00504462" w:rsidRPr="004325BA">
        <w:rPr>
          <w:i/>
          <w:color w:val="000000" w:themeColor="text1"/>
        </w:rPr>
        <w:t xml:space="preserve">výměna </w:t>
      </w:r>
      <w:del w:id="88" w:author="Kopečný Karel" w:date="2021-08-30T10:13:00Z">
        <w:r w:rsidR="00504462" w:rsidRPr="004325BA" w:rsidDel="006020F0">
          <w:rPr>
            <w:i/>
            <w:color w:val="000000" w:themeColor="text1"/>
          </w:rPr>
          <w:delText>kolejového roštu</w:delText>
        </w:r>
      </w:del>
      <w:ins w:id="89" w:author="Kopečný Karel" w:date="2021-08-30T10:13:00Z">
        <w:r w:rsidR="006020F0">
          <w:rPr>
            <w:i/>
            <w:color w:val="000000" w:themeColor="text1"/>
          </w:rPr>
          <w:t>kolejnic, pražců, štěrkového lože</w:t>
        </w:r>
      </w:ins>
      <w:r w:rsidR="00504462" w:rsidRPr="004325BA">
        <w:rPr>
          <w:i/>
          <w:color w:val="000000" w:themeColor="text1"/>
        </w:rPr>
        <w:t xml:space="preserve"> za nový</w:t>
      </w:r>
      <w:ins w:id="90" w:author="Miklenda Jan, Ing." w:date="2021-08-27T13:18:00Z">
        <w:r w:rsidR="0002795F">
          <w:rPr>
            <w:i/>
            <w:color w:val="000000" w:themeColor="text1"/>
          </w:rPr>
          <w:t>,</w:t>
        </w:r>
      </w:ins>
      <w:ins w:id="91" w:author="Kopečný Karel" w:date="2021-08-30T10:15:00Z">
        <w:r w:rsidR="006020F0">
          <w:rPr>
            <w:i/>
            <w:color w:val="000000" w:themeColor="text1"/>
          </w:rPr>
          <w:t xml:space="preserve"> </w:t>
        </w:r>
      </w:ins>
      <w:del w:id="92" w:author="Kopečný Karel" w:date="2021-08-30T10:26:00Z">
        <w:r w:rsidR="00504462" w:rsidRPr="004325BA" w:rsidDel="00401B03">
          <w:rPr>
            <w:i/>
            <w:color w:val="000000" w:themeColor="text1"/>
          </w:rPr>
          <w:delText xml:space="preserve"> </w:delText>
        </w:r>
      </w:del>
      <w:del w:id="93" w:author="Miklenda Jan, Ing." w:date="2021-08-27T13:18:00Z">
        <w:r w:rsidR="00504462" w:rsidRPr="004325BA" w:rsidDel="0002795F">
          <w:rPr>
            <w:i/>
            <w:color w:val="000000" w:themeColor="text1"/>
          </w:rPr>
          <w:delText xml:space="preserve">- </w:delText>
        </w:r>
      </w:del>
      <w:r w:rsidR="00504462" w:rsidRPr="004325BA">
        <w:rPr>
          <w:i/>
          <w:color w:val="000000" w:themeColor="text1"/>
        </w:rPr>
        <w:t>oprava přejezdu v km 188,445; oprava</w:t>
      </w:r>
      <w:r w:rsidR="00AB0974">
        <w:rPr>
          <w:i/>
          <w:color w:val="000000" w:themeColor="text1"/>
        </w:rPr>
        <w:t xml:space="preserve"> </w:t>
      </w:r>
      <w:del w:id="94" w:author="Kopečný Karel" w:date="2021-08-30T09:48:00Z">
        <w:r w:rsidR="00AB0974" w:rsidDel="00AC694D">
          <w:rPr>
            <w:i/>
            <w:color w:val="000000" w:themeColor="text1"/>
          </w:rPr>
          <w:delText>(přestavba)</w:delText>
        </w:r>
        <w:r w:rsidR="00504462" w:rsidRPr="004325BA" w:rsidDel="00AC694D">
          <w:rPr>
            <w:i/>
            <w:color w:val="000000" w:themeColor="text1"/>
          </w:rPr>
          <w:delText xml:space="preserve"> </w:delText>
        </w:r>
      </w:del>
      <w:ins w:id="95" w:author="Kopečný Karel" w:date="2021-08-30T08:52:00Z">
        <w:r w:rsidR="00313713">
          <w:rPr>
            <w:i/>
            <w:color w:val="000000" w:themeColor="text1"/>
          </w:rPr>
          <w:t>výše uvedených</w:t>
        </w:r>
      </w:ins>
      <w:del w:id="96" w:author="Kopečný Karel" w:date="2021-08-30T08:52:00Z">
        <w:r w:rsidR="00504462" w:rsidRPr="004325BA" w:rsidDel="00313713">
          <w:rPr>
            <w:i/>
            <w:color w:val="000000" w:themeColor="text1"/>
          </w:rPr>
          <w:delText>vybraných</w:delText>
        </w:r>
      </w:del>
      <w:r w:rsidR="00504462" w:rsidRPr="004325BA">
        <w:rPr>
          <w:i/>
          <w:color w:val="000000" w:themeColor="text1"/>
        </w:rPr>
        <w:t xml:space="preserve"> mostních objektů</w:t>
      </w:r>
      <w:ins w:id="97" w:author="Kopečný Karel" w:date="2021-08-30T09:48:00Z">
        <w:r w:rsidR="00AC694D">
          <w:rPr>
            <w:i/>
            <w:color w:val="000000" w:themeColor="text1"/>
          </w:rPr>
          <w:t>,</w:t>
        </w:r>
      </w:ins>
      <w:del w:id="98" w:author="Kopečný Karel" w:date="2021-08-30T09:48:00Z">
        <w:r w:rsidR="00504462" w:rsidRPr="004325BA" w:rsidDel="00AC694D">
          <w:rPr>
            <w:i/>
            <w:color w:val="000000" w:themeColor="text1"/>
          </w:rPr>
          <w:delText xml:space="preserve"> a zdí;</w:delText>
        </w:r>
      </w:del>
      <w:r w:rsidR="00504462" w:rsidRPr="004325BA">
        <w:rPr>
          <w:i/>
          <w:color w:val="000000" w:themeColor="text1"/>
        </w:rPr>
        <w:t xml:space="preserve"> </w:t>
      </w:r>
      <w:r w:rsidR="00504462" w:rsidRPr="00401B03">
        <w:rPr>
          <w:i/>
          <w:color w:val="FF0000"/>
          <w:rPrChange w:id="99" w:author="Kopečný Karel" w:date="2021-08-30T10:27:00Z">
            <w:rPr>
              <w:i/>
              <w:color w:val="000000" w:themeColor="text1"/>
            </w:rPr>
          </w:rPrChange>
        </w:rPr>
        <w:t>čištění skalních zářezů</w:t>
      </w:r>
      <w:r w:rsidR="00504462" w:rsidRPr="004325BA">
        <w:rPr>
          <w:i/>
          <w:color w:val="000000" w:themeColor="text1"/>
        </w:rPr>
        <w:t xml:space="preserve">; </w:t>
      </w:r>
      <w:r w:rsidR="00D20738" w:rsidRPr="004325BA">
        <w:rPr>
          <w:i/>
          <w:color w:val="000000" w:themeColor="text1"/>
        </w:rPr>
        <w:t>úprava GPK podle nového</w:t>
      </w:r>
      <w:r w:rsidR="00504462" w:rsidRPr="004325BA">
        <w:rPr>
          <w:i/>
          <w:color w:val="000000" w:themeColor="text1"/>
        </w:rPr>
        <w:t xml:space="preserve"> projektu; zřízení BK; reprofilace</w:t>
      </w:r>
      <w:ins w:id="100" w:author="Kopečný Karel" w:date="2021-08-30T08:51:00Z">
        <w:r w:rsidR="00313713">
          <w:rPr>
            <w:i/>
            <w:color w:val="000000" w:themeColor="text1"/>
          </w:rPr>
          <w:t>, popř zřízení</w:t>
        </w:r>
      </w:ins>
      <w:r w:rsidR="00504462" w:rsidRPr="004325BA">
        <w:rPr>
          <w:i/>
          <w:color w:val="000000" w:themeColor="text1"/>
        </w:rPr>
        <w:t xml:space="preserve"> povrchového odvodnění; obnova stezek</w:t>
      </w:r>
      <w:ins w:id="101" w:author="Kopečný Karel" w:date="2021-08-30T08:51:00Z">
        <w:r w:rsidR="00313713">
          <w:rPr>
            <w:i/>
            <w:color w:val="000000" w:themeColor="text1"/>
          </w:rPr>
          <w:t xml:space="preserve">, </w:t>
        </w:r>
        <w:r w:rsidR="00313713" w:rsidRPr="00401B03">
          <w:rPr>
            <w:i/>
            <w:color w:val="FF0000"/>
            <w:rPrChange w:id="102" w:author="Kopečný Karel" w:date="2021-08-30T10:27:00Z">
              <w:rPr>
                <w:i/>
                <w:color w:val="000000" w:themeColor="text1"/>
              </w:rPr>
            </w:rPrChange>
          </w:rPr>
          <w:t>odstranění dřevin v okolí trati</w:t>
        </w:r>
      </w:ins>
      <w:ins w:id="103" w:author="Kopečný Karel" w:date="2021-08-30T09:50:00Z">
        <w:r w:rsidR="009E0C4B">
          <w:rPr>
            <w:i/>
            <w:color w:val="000000" w:themeColor="text1"/>
          </w:rPr>
          <w:t>, nová výstroj trati.</w:t>
        </w:r>
      </w:ins>
      <w:ins w:id="104" w:author="Miklenda Jan, Ing." w:date="2021-08-27T13:10:00Z">
        <w:del w:id="105" w:author="Kopečný Karel" w:date="2021-08-30T09:50:00Z">
          <w:r w:rsidR="00494DA1" w:rsidDel="009E0C4B">
            <w:rPr>
              <w:i/>
              <w:color w:val="000000" w:themeColor="text1"/>
            </w:rPr>
            <w:delText>.</w:delText>
          </w:r>
        </w:del>
      </w:ins>
    </w:p>
    <w:p w14:paraId="06829E15" w14:textId="77777777" w:rsidR="004462D3" w:rsidRPr="004462D3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Technické řešení</w:t>
      </w:r>
    </w:p>
    <w:p w14:paraId="5BF73117" w14:textId="6735DAB3" w:rsidR="00AB0974" w:rsidRDefault="004325BA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Nahrazení stávajících betonových pražců SB5 novými </w:t>
      </w:r>
      <w:r w:rsidRPr="004325BA">
        <w:rPr>
          <w:i/>
          <w:color w:val="000000" w:themeColor="text1"/>
        </w:rPr>
        <w:t>betonov</w:t>
      </w:r>
      <w:r>
        <w:rPr>
          <w:i/>
          <w:color w:val="000000" w:themeColor="text1"/>
        </w:rPr>
        <w:t>ými pražci</w:t>
      </w:r>
      <w:r w:rsidRPr="004325BA">
        <w:rPr>
          <w:i/>
          <w:color w:val="000000" w:themeColor="text1"/>
        </w:rPr>
        <w:t xml:space="preserve"> B</w:t>
      </w:r>
      <w:del w:id="106" w:author="Kopečný Karel" w:date="2021-08-30T10:27:00Z">
        <w:r w:rsidRPr="004325BA" w:rsidDel="00401B03">
          <w:rPr>
            <w:i/>
            <w:color w:val="000000" w:themeColor="text1"/>
          </w:rPr>
          <w:delText>91</w:delText>
        </w:r>
      </w:del>
      <w:ins w:id="107" w:author="Kopečný Karel" w:date="2021-08-30T10:27:00Z">
        <w:r w:rsidR="00401B03">
          <w:rPr>
            <w:i/>
            <w:color w:val="000000" w:themeColor="text1"/>
          </w:rPr>
          <w:t>70</w:t>
        </w:r>
      </w:ins>
      <w:del w:id="108" w:author="Kopečný Karel" w:date="2021-08-30T10:27:00Z">
        <w:r w:rsidRPr="004325BA" w:rsidDel="00401B03">
          <w:rPr>
            <w:i/>
            <w:color w:val="000000" w:themeColor="text1"/>
          </w:rPr>
          <w:delText xml:space="preserve"> (B70)</w:delText>
        </w:r>
      </w:del>
      <w:r w:rsidRPr="004325BA">
        <w:rPr>
          <w:i/>
          <w:color w:val="000000" w:themeColor="text1"/>
        </w:rPr>
        <w:t xml:space="preserve">; </w:t>
      </w:r>
      <w:r>
        <w:rPr>
          <w:i/>
          <w:color w:val="000000" w:themeColor="text1"/>
        </w:rPr>
        <w:t xml:space="preserve">výměna </w:t>
      </w:r>
      <w:r w:rsidRPr="004325BA">
        <w:rPr>
          <w:i/>
          <w:color w:val="000000" w:themeColor="text1"/>
        </w:rPr>
        <w:t>kolejnic</w:t>
      </w:r>
      <w:r>
        <w:rPr>
          <w:i/>
          <w:color w:val="000000" w:themeColor="text1"/>
        </w:rPr>
        <w:t xml:space="preserve"> </w:t>
      </w:r>
      <w:ins w:id="109" w:author="Kopečný Karel" w:date="2021-08-30T10:17:00Z">
        <w:r w:rsidR="006020F0">
          <w:rPr>
            <w:i/>
            <w:color w:val="000000" w:themeColor="text1"/>
          </w:rPr>
          <w:t>T,</w:t>
        </w:r>
      </w:ins>
      <w:r>
        <w:rPr>
          <w:i/>
          <w:color w:val="000000" w:themeColor="text1"/>
        </w:rPr>
        <w:t>S49 za nové</w:t>
      </w:r>
      <w:r w:rsidRPr="004325BA">
        <w:rPr>
          <w:i/>
          <w:color w:val="000000" w:themeColor="text1"/>
        </w:rPr>
        <w:t xml:space="preserve"> 49 E1;</w:t>
      </w:r>
      <w:ins w:id="110" w:author="Kopečný Karel" w:date="2021-08-30T10:18:00Z">
        <w:r w:rsidR="00401B03">
          <w:rPr>
            <w:i/>
            <w:color w:val="000000" w:themeColor="text1"/>
          </w:rPr>
          <w:t xml:space="preserve"> výměna štěrkového lože.</w:t>
        </w:r>
      </w:ins>
      <w:del w:id="111" w:author="Kopečný Karel" w:date="2021-08-30T08:19:00Z">
        <w:r w:rsidDel="00943061">
          <w:rPr>
            <w:i/>
            <w:color w:val="000000" w:themeColor="text1"/>
          </w:rPr>
          <w:delText xml:space="preserve"> </w:delText>
        </w:r>
        <w:commentRangeStart w:id="112"/>
        <w:r w:rsidDel="00943061">
          <w:rPr>
            <w:i/>
            <w:color w:val="000000" w:themeColor="text1"/>
          </w:rPr>
          <w:delText>výměna upevňovadel - nově</w:delText>
        </w:r>
        <w:r w:rsidRPr="004325BA" w:rsidDel="00943061">
          <w:rPr>
            <w:i/>
            <w:color w:val="000000" w:themeColor="text1"/>
          </w:rPr>
          <w:delText xml:space="preserve">  upevnění pružné</w:delText>
        </w:r>
        <w:commentRangeEnd w:id="112"/>
        <w:r w:rsidR="00494DA1" w:rsidDel="00943061">
          <w:rPr>
            <w:rStyle w:val="Odkaznakoment"/>
          </w:rPr>
          <w:commentReference w:id="112"/>
        </w:r>
        <w:r w:rsidRPr="004325BA" w:rsidDel="00943061">
          <w:rPr>
            <w:i/>
            <w:color w:val="000000" w:themeColor="text1"/>
          </w:rPr>
          <w:delText>,</w:delText>
        </w:r>
      </w:del>
      <w:r w:rsidRPr="004325B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V celém úseku zřízení BK.</w:t>
      </w:r>
      <w:r w:rsidR="00AB0974">
        <w:rPr>
          <w:i/>
          <w:color w:val="000000" w:themeColor="text1"/>
        </w:rPr>
        <w:t xml:space="preserve"> U přejezdu P3670 v km 188,445 bude stávající železobetonová konstrukce nahrazena rozebíratelnou plastbetonovou konstrukcí. U výše uvedených propustků a </w:t>
      </w:r>
      <w:commentRangeStart w:id="113"/>
      <w:r w:rsidR="00AB0974">
        <w:rPr>
          <w:i/>
          <w:color w:val="000000" w:themeColor="text1"/>
        </w:rPr>
        <w:t xml:space="preserve">mostu </w:t>
      </w:r>
      <w:commentRangeEnd w:id="113"/>
      <w:r w:rsidR="00494DA1">
        <w:rPr>
          <w:rStyle w:val="Odkaznakoment"/>
        </w:rPr>
        <w:commentReference w:id="113"/>
      </w:r>
      <w:r w:rsidR="00AB0974">
        <w:rPr>
          <w:i/>
          <w:color w:val="000000" w:themeColor="text1"/>
        </w:rPr>
        <w:t>dojde k</w:t>
      </w:r>
      <w:del w:id="114" w:author="Kopečný Karel" w:date="2021-08-30T08:20:00Z">
        <w:r w:rsidR="00103906" w:rsidDel="00943061">
          <w:rPr>
            <w:i/>
            <w:color w:val="000000" w:themeColor="text1"/>
          </w:rPr>
          <w:delText>e kompletním</w:delText>
        </w:r>
        <w:r w:rsidR="00AB0974" w:rsidDel="00943061">
          <w:rPr>
            <w:i/>
            <w:color w:val="000000" w:themeColor="text1"/>
          </w:rPr>
          <w:delText xml:space="preserve"> </w:delText>
        </w:r>
        <w:r w:rsidR="00103906" w:rsidDel="00943061">
          <w:rPr>
            <w:i/>
            <w:color w:val="000000" w:themeColor="text1"/>
          </w:rPr>
          <w:delText>přestavbám</w:delText>
        </w:r>
      </w:del>
      <w:ins w:id="115" w:author="Kopečný Karel" w:date="2021-08-30T08:20:00Z">
        <w:r w:rsidR="00943061">
          <w:rPr>
            <w:i/>
            <w:color w:val="000000" w:themeColor="text1"/>
          </w:rPr>
          <w:t xml:space="preserve"> opravám </w:t>
        </w:r>
      </w:ins>
      <w:ins w:id="116" w:author="Kopečný Karel" w:date="2021-08-30T08:44:00Z">
        <w:r w:rsidR="00313713">
          <w:rPr>
            <w:i/>
            <w:color w:val="000000" w:themeColor="text1"/>
          </w:rPr>
          <w:t>spodní, popř. vrchní stavby</w:t>
        </w:r>
      </w:ins>
      <w:r w:rsidR="00103906">
        <w:rPr>
          <w:i/>
          <w:color w:val="000000" w:themeColor="text1"/>
        </w:rPr>
        <w:t>.</w:t>
      </w:r>
    </w:p>
    <w:p w14:paraId="352338AA" w14:textId="77777777" w:rsidR="00C84F4E" w:rsidRDefault="00C84F4E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Termín realizace</w:t>
      </w:r>
    </w:p>
    <w:p w14:paraId="2341AE85" w14:textId="77777777" w:rsidR="00255673" w:rsidRDefault="00255673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Říjen</w:t>
      </w:r>
      <w:r w:rsidR="00B3026C">
        <w:rPr>
          <w:i/>
        </w:rPr>
        <w:t xml:space="preserve"> 2021</w:t>
      </w:r>
      <w:r>
        <w:rPr>
          <w:i/>
        </w:rPr>
        <w:t xml:space="preserve"> – listopad 202</w:t>
      </w:r>
      <w:r w:rsidR="00B3026C">
        <w:rPr>
          <w:i/>
        </w:rPr>
        <w:t>2</w:t>
      </w:r>
      <w:r>
        <w:rPr>
          <w:i/>
        </w:rPr>
        <w:t>. Při výluce bude nutné zavést NAD</w:t>
      </w:r>
      <w:r w:rsidR="00E67851">
        <w:rPr>
          <w:i/>
        </w:rPr>
        <w:t>.</w:t>
      </w:r>
    </w:p>
    <w:p w14:paraId="29D0F936" w14:textId="77777777" w:rsidR="004462D3" w:rsidRPr="0001235F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C1160A">
        <w:rPr>
          <w:b/>
          <w:bCs/>
          <w:u w:val="single"/>
        </w:rPr>
        <w:t>Shrnutí dopadů projektu</w:t>
      </w:r>
    </w:p>
    <w:p w14:paraId="50F55EBD" w14:textId="77777777" w:rsidR="004462D3" w:rsidRPr="004462D3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lastRenderedPageBreak/>
        <w:t>Bez projektu</w:t>
      </w:r>
    </w:p>
    <w:p w14:paraId="7040557E" w14:textId="77777777" w:rsidR="00255673" w:rsidRDefault="004325BA" w:rsidP="00255673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V případě nerealizace projektu by došlo k dalšímu zhoršení stavu železničního svršku, především držebnosti upevňovadel a to jak vrtulí v dřevěných hmoždinkách, tak svěrek (upevnění T5). V tomto případě by bylo nutné uvažovat</w:t>
      </w:r>
      <w:r w:rsidR="00707303">
        <w:rPr>
          <w:i/>
        </w:rPr>
        <w:t xml:space="preserve"> o snížení rychlosti (zavedení PJ) z důvodu bezpečnos</w:t>
      </w:r>
      <w:r w:rsidR="004311A2">
        <w:rPr>
          <w:i/>
        </w:rPr>
        <w:t xml:space="preserve">ti provozování drážní dopravy. </w:t>
      </w:r>
      <w:r w:rsidR="00255673">
        <w:rPr>
          <w:i/>
        </w:rPr>
        <w:t>U mostu a propustků by docházelo k dalšímu zhoršování stavu, především nosné konstrukce a spodní stavby. Dále by došlo k zhoršování kvality štěrkového lože, které již v současné době prorůstá vegetací, povrchové odvodnění neplní svoji funkci a neodvádí řádně vodu ze štěrkového lože.</w:t>
      </w:r>
    </w:p>
    <w:p w14:paraId="6F1CC4FF" w14:textId="4CD2F2BF" w:rsidR="00E6639E" w:rsidRDefault="00103906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</w:rPr>
      </w:pPr>
      <w:r>
        <w:rPr>
          <w:i/>
        </w:rPr>
        <w:t>L</w:t>
      </w:r>
      <w:r w:rsidR="00E6639E">
        <w:rPr>
          <w:i/>
        </w:rPr>
        <w:t>okální výměna pražců</w:t>
      </w:r>
      <w:r>
        <w:rPr>
          <w:i/>
        </w:rPr>
        <w:t xml:space="preserve">, </w:t>
      </w:r>
      <w:r w:rsidR="00674EFB">
        <w:rPr>
          <w:i/>
        </w:rPr>
        <w:t>kolejnic</w:t>
      </w:r>
      <w:r>
        <w:rPr>
          <w:i/>
        </w:rPr>
        <w:t xml:space="preserve"> a jednotlivá oprava propustků</w:t>
      </w:r>
      <w:r w:rsidR="00255673">
        <w:rPr>
          <w:i/>
        </w:rPr>
        <w:t>, kterou by bylo nutné provádět při dalším zhoršení stávajícího stavu</w:t>
      </w:r>
      <w:ins w:id="117" w:author="Miklenda Jan, Ing." w:date="2021-08-27T13:18:00Z">
        <w:r w:rsidR="0002795F">
          <w:rPr>
            <w:i/>
          </w:rPr>
          <w:t>,</w:t>
        </w:r>
      </w:ins>
      <w:r>
        <w:rPr>
          <w:i/>
        </w:rPr>
        <w:t xml:space="preserve"> </w:t>
      </w:r>
      <w:r w:rsidR="00E6639E">
        <w:rPr>
          <w:i/>
        </w:rPr>
        <w:t>by nebyla ekonomicky výhodná.</w:t>
      </w:r>
      <w:ins w:id="118" w:author="Kopečný Karel" w:date="2021-08-30T13:19:00Z">
        <w:r w:rsidR="00985953">
          <w:rPr>
            <w:i/>
          </w:rPr>
          <w:t xml:space="preserve"> Je třeba počítat i s výlukami při provádění oprav.</w:t>
        </w:r>
      </w:ins>
      <w:ins w:id="119" w:author="Kopečný Karel" w:date="2021-08-30T09:18:00Z">
        <w:r w:rsidR="00724549">
          <w:rPr>
            <w:i/>
          </w:rPr>
          <w:t xml:space="preserve"> </w:t>
        </w:r>
      </w:ins>
      <w:r w:rsidR="004311A2">
        <w:rPr>
          <w:i/>
        </w:rPr>
        <w:t xml:space="preserve"> </w:t>
      </w:r>
    </w:p>
    <w:p w14:paraId="3DBE5F27" w14:textId="53B7561D" w:rsidR="00C12370" w:rsidDel="00985953" w:rsidRDefault="00C12370" w:rsidP="00944784">
      <w:pPr>
        <w:tabs>
          <w:tab w:val="num" w:pos="360"/>
        </w:tabs>
        <w:spacing w:after="120"/>
        <w:ind w:left="142"/>
        <w:jc w:val="both"/>
        <w:rPr>
          <w:del w:id="120" w:author="Kopečný Karel" w:date="2021-08-30T13:20:00Z"/>
          <w:u w:val="single"/>
        </w:rPr>
      </w:pPr>
    </w:p>
    <w:p w14:paraId="4B552007" w14:textId="3B6F7060" w:rsidR="00C12370" w:rsidDel="00985953" w:rsidRDefault="00C12370" w:rsidP="00944784">
      <w:pPr>
        <w:tabs>
          <w:tab w:val="num" w:pos="360"/>
        </w:tabs>
        <w:spacing w:after="120"/>
        <w:ind w:left="142"/>
        <w:jc w:val="both"/>
        <w:rPr>
          <w:ins w:id="121" w:author="Miklenda Jan, Ing." w:date="2021-08-27T13:13:00Z"/>
          <w:del w:id="122" w:author="Kopečný Karel" w:date="2021-08-30T13:20:00Z"/>
          <w:u w:val="single"/>
        </w:rPr>
      </w:pPr>
    </w:p>
    <w:p w14:paraId="1BBA839D" w14:textId="3D36E48C" w:rsidR="00494DA1" w:rsidDel="00985953" w:rsidRDefault="00494DA1" w:rsidP="00944784">
      <w:pPr>
        <w:tabs>
          <w:tab w:val="num" w:pos="360"/>
        </w:tabs>
        <w:spacing w:after="120"/>
        <w:ind w:left="142"/>
        <w:jc w:val="both"/>
        <w:rPr>
          <w:del w:id="123" w:author="Kopečný Karel" w:date="2021-08-30T13:20:00Z"/>
          <w:u w:val="single"/>
        </w:rPr>
      </w:pPr>
    </w:p>
    <w:p w14:paraId="5D57D40F" w14:textId="77777777" w:rsidR="004462D3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S</w:t>
      </w:r>
      <w:r w:rsidR="006F0549">
        <w:rPr>
          <w:u w:val="single"/>
        </w:rPr>
        <w:t> </w:t>
      </w:r>
      <w:r w:rsidRPr="004462D3">
        <w:rPr>
          <w:u w:val="single"/>
        </w:rPr>
        <w:t>projektem</w:t>
      </w:r>
    </w:p>
    <w:p w14:paraId="0D6F1BDE" w14:textId="77777777" w:rsidR="009F2E00" w:rsidRPr="00401B03" w:rsidRDefault="00E6639E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i/>
          <w:color w:val="FF0000"/>
          <w:rPrChange w:id="124" w:author="Kopečný Karel" w:date="2021-08-30T10:19:00Z">
            <w:rPr>
              <w:i/>
            </w:rPr>
          </w:rPrChange>
        </w:rPr>
      </w:pPr>
      <w:r>
        <w:rPr>
          <w:i/>
        </w:rPr>
        <w:t xml:space="preserve">V případě realizace projektu </w:t>
      </w:r>
      <w:del w:id="125" w:author="Miklenda Jan, Ing." w:date="2021-08-27T13:14:00Z">
        <w:r w:rsidDel="00494DA1">
          <w:rPr>
            <w:i/>
          </w:rPr>
          <w:delText xml:space="preserve">by došlo </w:delText>
        </w:r>
      </w:del>
      <w:ins w:id="126" w:author="Miklenda Jan, Ing." w:date="2021-08-27T13:14:00Z">
        <w:r w:rsidR="00494DA1">
          <w:rPr>
            <w:i/>
          </w:rPr>
          <w:t xml:space="preserve">dojde </w:t>
        </w:r>
      </w:ins>
      <w:r>
        <w:rPr>
          <w:i/>
        </w:rPr>
        <w:t>k</w:t>
      </w:r>
      <w:del w:id="127" w:author="Miklenda Jan, Ing." w:date="2021-08-27T13:14:00Z">
        <w:r w:rsidR="00674EFB" w:rsidDel="00494DA1">
          <w:rPr>
            <w:i/>
          </w:rPr>
          <w:delText> </w:delText>
        </w:r>
      </w:del>
      <w:ins w:id="128" w:author="Miklenda Jan, Ing." w:date="2021-08-27T13:14:00Z">
        <w:r w:rsidR="00494DA1">
          <w:rPr>
            <w:i/>
          </w:rPr>
          <w:t xml:space="preserve"> dlouhodobému </w:t>
        </w:r>
      </w:ins>
      <w:r w:rsidR="00674EFB">
        <w:rPr>
          <w:i/>
        </w:rPr>
        <w:t>zajištění bezpečného provozování drážní dopravy,</w:t>
      </w:r>
      <w:r w:rsidR="009F2E00">
        <w:rPr>
          <w:i/>
        </w:rPr>
        <w:t xml:space="preserve"> </w:t>
      </w:r>
      <w:r w:rsidR="00674EFB">
        <w:rPr>
          <w:i/>
        </w:rPr>
        <w:t>k</w:t>
      </w:r>
      <w:r w:rsidR="00255673">
        <w:rPr>
          <w:i/>
        </w:rPr>
        <w:t xml:space="preserve"> markantnímu</w:t>
      </w:r>
      <w:r w:rsidR="00674EFB">
        <w:rPr>
          <w:i/>
        </w:rPr>
        <w:t xml:space="preserve"> snížení nákladů na údržbu, včetně nákladů na výluky</w:t>
      </w:r>
      <w:r w:rsidR="009F2E00">
        <w:rPr>
          <w:i/>
        </w:rPr>
        <w:t xml:space="preserve"> spojené s realizací údržbových prací </w:t>
      </w:r>
      <w:commentRangeStart w:id="129"/>
      <w:r w:rsidR="009F2E00">
        <w:rPr>
          <w:i/>
        </w:rPr>
        <w:t xml:space="preserve">a </w:t>
      </w:r>
      <w:r w:rsidR="009F2E00" w:rsidRPr="00401B03">
        <w:rPr>
          <w:i/>
          <w:color w:val="FF0000"/>
          <w:rPrChange w:id="130" w:author="Kopečný Karel" w:date="2021-08-30T10:19:00Z">
            <w:rPr>
              <w:i/>
            </w:rPr>
          </w:rPrChange>
        </w:rPr>
        <w:t>eventuálnímu zvýšení rychlosti V</w:t>
      </w:r>
      <w:r w:rsidR="009F2E00" w:rsidRPr="00401B03">
        <w:rPr>
          <w:i/>
          <w:color w:val="FF0000"/>
          <w:vertAlign w:val="subscript"/>
          <w:rPrChange w:id="131" w:author="Kopečný Karel" w:date="2021-08-30T10:19:00Z">
            <w:rPr>
              <w:i/>
              <w:vertAlign w:val="subscript"/>
            </w:rPr>
          </w:rPrChange>
        </w:rPr>
        <w:t>100</w:t>
      </w:r>
      <w:r w:rsidR="009F2E00" w:rsidRPr="00401B03">
        <w:rPr>
          <w:i/>
          <w:color w:val="FF0000"/>
          <w:rPrChange w:id="132" w:author="Kopečný Karel" w:date="2021-08-30T10:19:00Z">
            <w:rPr>
              <w:i/>
            </w:rPr>
          </w:rPrChange>
        </w:rPr>
        <w:t xml:space="preserve"> na 80 km/h.</w:t>
      </w:r>
      <w:commentRangeEnd w:id="129"/>
      <w:r w:rsidR="00494DA1" w:rsidRPr="00401B03">
        <w:rPr>
          <w:rStyle w:val="Odkaznakoment"/>
          <w:color w:val="FF0000"/>
          <w:rPrChange w:id="133" w:author="Kopečný Karel" w:date="2021-08-30T10:19:00Z">
            <w:rPr>
              <w:rStyle w:val="Odkaznakoment"/>
            </w:rPr>
          </w:rPrChange>
        </w:rPr>
        <w:commentReference w:id="129"/>
      </w:r>
    </w:p>
    <w:p w14:paraId="7A8CD402" w14:textId="77777777" w:rsidR="00944784" w:rsidRPr="00DA5252" w:rsidRDefault="00674EFB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  <w:pPrChange w:id="134" w:author="Miklenda Jan, Ing." w:date="2021-08-27T13:16:00Z">
          <w:pPr>
            <w:tabs>
              <w:tab w:val="left" w:pos="-1843"/>
            </w:tabs>
            <w:spacing w:before="100" w:beforeAutospacing="1" w:after="100" w:afterAutospacing="1" w:line="276" w:lineRule="auto"/>
            <w:jc w:val="both"/>
          </w:pPr>
        </w:pPrChange>
      </w:pPr>
      <w:r w:rsidRPr="00494DA1">
        <w:rPr>
          <w:b/>
          <w:bCs/>
          <w:u w:val="single"/>
          <w:rPrChange w:id="135" w:author="Miklenda Jan, Ing." w:date="2021-08-27T13:16:00Z">
            <w:rPr>
              <w:i/>
            </w:rPr>
          </w:rPrChange>
        </w:rPr>
        <w:t xml:space="preserve"> </w:t>
      </w:r>
      <w:r w:rsidR="00DA5252" w:rsidRPr="00DA5252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FE5CCB" w14:paraId="56F961F1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07AE520E" w14:textId="77777777" w:rsidR="00FE5CCB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458EAA58" w14:textId="77777777" w:rsidR="00FE5CCB" w:rsidRDefault="00FE5CCB" w:rsidP="00AF203B">
            <w:pPr>
              <w:tabs>
                <w:tab w:val="left" w:pos="340"/>
                <w:tab w:val="left" w:pos="567"/>
              </w:tabs>
            </w:pPr>
            <w:r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0D29C1D9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Celkové náklady projektu</w:t>
            </w:r>
          </w:p>
          <w:p w14:paraId="15FE4713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FE5CCB" w14:paraId="4F434AEB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382F43AD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0844179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74AE516" w14:textId="77777777" w:rsidR="00330E91" w:rsidRDefault="00330E91" w:rsidP="00330E91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 w:rsidRPr="00401B03">
              <w:rPr>
                <w:b/>
                <w:color w:val="FF0000"/>
                <w:sz w:val="26"/>
                <w:rPrChange w:id="136" w:author="Kopečný Karel" w:date="2021-08-30T10:25:00Z">
                  <w:rPr>
                    <w:b/>
                    <w:sz w:val="26"/>
                  </w:rPr>
                </w:rPrChange>
              </w:rPr>
              <w:t>4 222</w:t>
            </w:r>
          </w:p>
        </w:tc>
      </w:tr>
      <w:tr w:rsidR="00FE5CCB" w14:paraId="0D7821E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39DEF9D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CFE367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F7D8584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72025E8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4BA3612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06B93A7E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B05A11C" w14:textId="77777777" w:rsidR="00FE5CCB" w:rsidRDefault="00330E91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 w:rsidRPr="00401B03">
              <w:rPr>
                <w:b/>
                <w:color w:val="FF0000"/>
                <w:sz w:val="26"/>
                <w:rPrChange w:id="137" w:author="Kopečný Karel" w:date="2021-08-30T10:25:00Z">
                  <w:rPr>
                    <w:b/>
                    <w:sz w:val="26"/>
                  </w:rPr>
                </w:rPrChange>
              </w:rPr>
              <w:t>78 357</w:t>
            </w:r>
          </w:p>
        </w:tc>
      </w:tr>
      <w:tr w:rsidR="00FE5CCB" w14:paraId="636FC6D1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FF13316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341CF4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EBA7D8F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499C4019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22B2108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B9F1954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Nepředvídatelné události</w:t>
            </w:r>
            <w:r w:rsidRPr="0081631A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19B9B2A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0372954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A53CE83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C2624D9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Příp. úprava ceny</w:t>
            </w:r>
            <w:r w:rsidRPr="0081631A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6E606794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293E607F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DD65A4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3513AB2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E45724A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6141C465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908A9E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C6BAF02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A25A543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43DC6899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318345A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29D3C7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25262815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2087384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9A58D8B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5F341723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C688D7A" w14:textId="77777777" w:rsidR="00330E91" w:rsidRDefault="00330E91" w:rsidP="00330E91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 w:rsidRPr="00401B03">
              <w:rPr>
                <w:b/>
                <w:color w:val="FF0000"/>
                <w:sz w:val="26"/>
                <w:rPrChange w:id="138" w:author="Kopečný Karel" w:date="2021-08-30T10:25:00Z">
                  <w:rPr>
                    <w:b/>
                    <w:sz w:val="26"/>
                  </w:rPr>
                </w:rPrChange>
              </w:rPr>
              <w:t>82 579</w:t>
            </w:r>
          </w:p>
        </w:tc>
      </w:tr>
      <w:tr w:rsidR="00FE5CCB" w14:paraId="65181D64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19443B8A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69ACD388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DPH</w:t>
            </w:r>
            <w:r w:rsidRPr="009535E0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263BF44E" w14:textId="77777777" w:rsidR="00FE5CCB" w:rsidRPr="009535E0" w:rsidRDefault="00330E91">
            <w:pPr>
              <w:tabs>
                <w:tab w:val="left" w:pos="340"/>
                <w:tab w:val="left" w:pos="567"/>
              </w:tabs>
              <w:spacing w:before="20" w:after="20"/>
              <w:jc w:val="center"/>
              <w:pPrChange w:id="139" w:author="Miklenda Jan, Ing." w:date="2021-08-27T13:15:00Z">
                <w:pPr>
                  <w:tabs>
                    <w:tab w:val="left" w:pos="340"/>
                    <w:tab w:val="left" w:pos="567"/>
                  </w:tabs>
                  <w:spacing w:before="20" w:after="20"/>
                </w:pPr>
              </w:pPrChange>
            </w:pPr>
            <w:r w:rsidRPr="00401B03">
              <w:rPr>
                <w:color w:val="FF0000"/>
                <w:rPrChange w:id="140" w:author="Kopečný Karel" w:date="2021-08-30T10:25:00Z">
                  <w:rPr/>
                </w:rPrChange>
              </w:rPr>
              <w:t>17 342</w:t>
            </w:r>
          </w:p>
        </w:tc>
      </w:tr>
      <w:tr w:rsidR="00FE5CCB" w14:paraId="2B09A9C8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692C62FC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66DE5FB2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CELKEM</w:t>
            </w:r>
            <w:r>
              <w:rPr>
                <w:vertAlign w:val="superscript"/>
              </w:rPr>
              <w:t>(4)</w:t>
            </w:r>
            <w:r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7C0A1D0E" w14:textId="77777777" w:rsidR="00FE5CCB" w:rsidRDefault="00330E91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  <w:u w:val="single"/>
                <w:vertAlign w:val="superscript"/>
              </w:rPr>
            </w:pPr>
            <w:r w:rsidRPr="00401B03">
              <w:rPr>
                <w:color w:val="FF0000"/>
                <w:sz w:val="26"/>
                <w:u w:val="single"/>
                <w:vertAlign w:val="superscript"/>
                <w:rPrChange w:id="141" w:author="Kopečný Karel" w:date="2021-08-30T10:25:00Z">
                  <w:rPr>
                    <w:sz w:val="26"/>
                    <w:u w:val="single"/>
                    <w:vertAlign w:val="superscript"/>
                  </w:rPr>
                </w:rPrChange>
              </w:rPr>
              <w:t>99 921</w:t>
            </w:r>
          </w:p>
        </w:tc>
      </w:tr>
    </w:tbl>
    <w:p w14:paraId="2CC335B3" w14:textId="77777777" w:rsidR="00DA5252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FE5CCB" w14:paraId="2F548587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57EFD7E9" w14:textId="77777777" w:rsidR="00FE5CCB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1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 xml:space="preserve">Rezervy pro nepředvídatelné události </w:t>
            </w:r>
            <w:r>
              <w:rPr>
                <w:sz w:val="18"/>
              </w:rPr>
              <w:t>nesmí</w:t>
            </w:r>
            <w:r w:rsidRPr="00A946E2">
              <w:rPr>
                <w:sz w:val="18"/>
              </w:rPr>
              <w:t xml:space="preserve"> překročit 10 % celkových </w:t>
            </w:r>
            <w:r w:rsidR="006302D8">
              <w:rPr>
                <w:sz w:val="18"/>
              </w:rPr>
              <w:t>ne</w:t>
            </w:r>
            <w:r w:rsidRPr="00A946E2">
              <w:rPr>
                <w:sz w:val="18"/>
              </w:rPr>
              <w:t xml:space="preserve">investičních nákladů bez rezerv pro nepředvídatelné události. </w:t>
            </w:r>
          </w:p>
          <w:p w14:paraId="273AF537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2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1BDE0437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3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</w:r>
            <w:r>
              <w:rPr>
                <w:sz w:val="18"/>
              </w:rPr>
              <w:t>Pouze j</w:t>
            </w:r>
            <w:r w:rsidRPr="00A946E2">
              <w:rPr>
                <w:sz w:val="18"/>
              </w:rPr>
              <w:t xml:space="preserve">e-li DPH </w:t>
            </w:r>
            <w:r>
              <w:rPr>
                <w:sz w:val="18"/>
              </w:rPr>
              <w:t>nerefundovatelná</w:t>
            </w:r>
          </w:p>
        </w:tc>
      </w:tr>
      <w:tr w:rsidR="00FE5CCB" w14:paraId="27039FF1" w14:textId="77777777" w:rsidTr="00AF203B">
        <w:trPr>
          <w:cantSplit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589353D3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4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Celkové náklady musí zahrnovat veškeré náklady vynaložené na projekt, od plánování po dozor, a musí zahrnovat DPH</w:t>
            </w:r>
            <w:r>
              <w:rPr>
                <w:sz w:val="18"/>
              </w:rPr>
              <w:t>, pokud je nerefundovatelná</w:t>
            </w:r>
          </w:p>
        </w:tc>
      </w:tr>
    </w:tbl>
    <w:p w14:paraId="511BB5AB" w14:textId="77777777" w:rsidR="00DA5252" w:rsidRDefault="00DA5252" w:rsidP="004462D3">
      <w:pPr>
        <w:ind w:left="142"/>
      </w:pPr>
    </w:p>
    <w:p w14:paraId="2F154826" w14:textId="77777777" w:rsidR="004462D3" w:rsidRDefault="004462D3" w:rsidP="00800978">
      <w:pPr>
        <w:tabs>
          <w:tab w:val="left" w:pos="1134"/>
          <w:tab w:val="left" w:pos="1950"/>
        </w:tabs>
        <w:spacing w:line="276" w:lineRule="auto"/>
        <w:ind w:left="1134" w:hanging="1134"/>
        <w:jc w:val="both"/>
      </w:pPr>
      <w:r>
        <w:t>Z</w:t>
      </w:r>
      <w:r w:rsidRPr="00C1160A">
        <w:t>pracoval, dne:</w:t>
      </w:r>
      <w:r w:rsidR="00944784">
        <w:tab/>
      </w:r>
      <w:r w:rsidR="00800978">
        <w:t xml:space="preserve">Kopečný Karel, Kazdera Heřman, Ing., </w:t>
      </w:r>
      <w:r w:rsidR="004E44B2">
        <w:t>6</w:t>
      </w:r>
      <w:r w:rsidR="00800978">
        <w:t>. 8. 2021</w:t>
      </w:r>
      <w:r w:rsidR="00800978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7DAA47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15FA42C8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3CE0B618" w14:textId="77777777" w:rsidR="004462D3" w:rsidRDefault="004462D3" w:rsidP="00BA7FDA">
      <w:pPr>
        <w:tabs>
          <w:tab w:val="left" w:pos="1134"/>
        </w:tabs>
        <w:spacing w:line="276" w:lineRule="auto"/>
        <w:ind w:left="1134" w:hanging="1134"/>
        <w:jc w:val="both"/>
      </w:pPr>
      <w:r w:rsidRPr="00C1160A">
        <w:t>Schválil, dne:</w:t>
      </w:r>
      <w:r w:rsidR="00944784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160A">
        <w:t xml:space="preserve"> </w:t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Miklenda Jan, Ing." w:date="2021-08-27T13:07:00Z" w:initials="MJI">
    <w:p w14:paraId="74ACC276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Číslo SubISPROFOND uvedené ve Fama+ na záložce „Detail“ vpravo dole.</w:t>
      </w:r>
    </w:p>
  </w:comment>
  <w:comment w:id="13" w:author="Miklenda Jan, Ing." w:date="2021-08-27T13:15:00Z" w:initials="MJI">
    <w:p w14:paraId="22AD2CF8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Částka neodpovídá rozpisu nákladů v tabulce v kapitole 7. Nutno sladit. Zároveň zažádat o úpravu celkových předpokládaných nákladů ve Fama+. Fama+ musí souhlasit s předkládaným PNP.</w:t>
      </w:r>
    </w:p>
  </w:comment>
  <w:comment w:id="29" w:author="Miklenda Jan, Ing." w:date="2021-08-27T13:08:00Z" w:initials="MJI">
    <w:p w14:paraId="68A2E28F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Doplňte i číslování dle Porhlášení o dráze.</w:t>
      </w:r>
    </w:p>
  </w:comment>
  <w:comment w:id="86" w:author="Miklenda Jan, Ing." w:date="2021-08-27T13:09:00Z" w:initials="MJI">
    <w:p w14:paraId="4BDA7831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Doplňte odstavec o případných investičních či opravných akcích v daném nebo přilehlých úsecích. Pokud nejsou, uveďte, že nejsou plánovány.</w:t>
      </w:r>
    </w:p>
  </w:comment>
  <w:comment w:id="112" w:author="Miklenda Jan, Ing." w:date="2021-08-27T13:11:00Z" w:initials="MJI">
    <w:p w14:paraId="1741CD64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Kde se budou měnit upevňovadla? Dávají se nové pražce, ta už mají svá upevňovadla, ta se měnit nemusejí.</w:t>
      </w:r>
    </w:p>
  </w:comment>
  <w:comment w:id="113" w:author="Miklenda Jan, Ing." w:date="2021-08-27T13:12:00Z" w:initials="MJI">
    <w:p w14:paraId="527123C8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Kompletní přestavba mostu? Není to už spíše investice? Vhodněji popsat – oprava spodní i vrchní stavby atp.</w:t>
      </w:r>
    </w:p>
  </w:comment>
  <w:comment w:id="129" w:author="Miklenda Jan, Ing." w:date="2021-08-27T13:14:00Z" w:initials="MJI">
    <w:p w14:paraId="5976A12C" w14:textId="77777777" w:rsidR="00494DA1" w:rsidRDefault="00494DA1">
      <w:pPr>
        <w:pStyle w:val="Textkomente"/>
      </w:pPr>
      <w:r>
        <w:rPr>
          <w:rStyle w:val="Odkaznakoment"/>
        </w:rPr>
        <w:annotationRef/>
      </w:r>
      <w:r>
        <w:t>Pokud není jisté, tak neuvádět.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ACC276" w15:done="0"/>
  <w15:commentEx w15:paraId="22AD2CF8" w15:done="0"/>
  <w15:commentEx w15:paraId="68A2E28F" w15:done="0"/>
  <w15:commentEx w15:paraId="4BDA7831" w15:done="0"/>
  <w15:commentEx w15:paraId="1741CD64" w15:done="0"/>
  <w15:commentEx w15:paraId="527123C8" w15:done="0"/>
  <w15:commentEx w15:paraId="5976A12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691AC" w14:textId="77777777" w:rsidR="004E383C" w:rsidRDefault="004E383C" w:rsidP="006B77EF">
      <w:r>
        <w:separator/>
      </w:r>
    </w:p>
  </w:endnote>
  <w:endnote w:type="continuationSeparator" w:id="0">
    <w:p w14:paraId="43D71460" w14:textId="77777777" w:rsidR="004E383C" w:rsidRDefault="004E383C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AA9AA" w14:textId="77777777" w:rsidR="004E383C" w:rsidRDefault="004E383C" w:rsidP="006B77EF">
      <w:r>
        <w:separator/>
      </w:r>
    </w:p>
  </w:footnote>
  <w:footnote w:type="continuationSeparator" w:id="0">
    <w:p w14:paraId="736E329D" w14:textId="77777777" w:rsidR="004E383C" w:rsidRDefault="004E383C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lenda Jan, Ing.">
    <w15:presenceInfo w15:providerId="None" w15:userId="Miklenda Jan, Ing."/>
  </w15:person>
  <w15:person w15:author="Kopečný Karel">
    <w15:presenceInfo w15:providerId="AD" w15:userId="S-1-5-21-3656830906-3839017365-80349702-3701"/>
  </w15:person>
  <w15:person w15:author="Tůma Milan, Ing.">
    <w15:presenceInfo w15:providerId="AD" w15:userId="S-1-5-21-3656830906-3839017365-80349702-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5E47"/>
    <w:rsid w:val="00011681"/>
    <w:rsid w:val="00014507"/>
    <w:rsid w:val="0002795F"/>
    <w:rsid w:val="000C127E"/>
    <w:rsid w:val="000C224F"/>
    <w:rsid w:val="000C2FA4"/>
    <w:rsid w:val="000F6D4F"/>
    <w:rsid w:val="00103906"/>
    <w:rsid w:val="00104831"/>
    <w:rsid w:val="00127826"/>
    <w:rsid w:val="00140D2B"/>
    <w:rsid w:val="00172DD4"/>
    <w:rsid w:val="00180B9C"/>
    <w:rsid w:val="00193CBE"/>
    <w:rsid w:val="001B5C80"/>
    <w:rsid w:val="001E5711"/>
    <w:rsid w:val="00255673"/>
    <w:rsid w:val="0026609B"/>
    <w:rsid w:val="00271DC6"/>
    <w:rsid w:val="00276377"/>
    <w:rsid w:val="0028178A"/>
    <w:rsid w:val="002F3DC3"/>
    <w:rsid w:val="002F7B2F"/>
    <w:rsid w:val="00313713"/>
    <w:rsid w:val="00330E91"/>
    <w:rsid w:val="003727EC"/>
    <w:rsid w:val="003A571E"/>
    <w:rsid w:val="00401B03"/>
    <w:rsid w:val="00425C42"/>
    <w:rsid w:val="004311A2"/>
    <w:rsid w:val="004325BA"/>
    <w:rsid w:val="004462D3"/>
    <w:rsid w:val="00476D9E"/>
    <w:rsid w:val="0049129C"/>
    <w:rsid w:val="00491A20"/>
    <w:rsid w:val="00494DA1"/>
    <w:rsid w:val="004E383C"/>
    <w:rsid w:val="004E44B2"/>
    <w:rsid w:val="00504462"/>
    <w:rsid w:val="0056019A"/>
    <w:rsid w:val="00561FF2"/>
    <w:rsid w:val="00587048"/>
    <w:rsid w:val="005E321A"/>
    <w:rsid w:val="006020F0"/>
    <w:rsid w:val="006302D8"/>
    <w:rsid w:val="0065365F"/>
    <w:rsid w:val="00674EFB"/>
    <w:rsid w:val="00676B40"/>
    <w:rsid w:val="0069382E"/>
    <w:rsid w:val="006B77EF"/>
    <w:rsid w:val="006F0549"/>
    <w:rsid w:val="00707303"/>
    <w:rsid w:val="00724549"/>
    <w:rsid w:val="007331A8"/>
    <w:rsid w:val="007815AD"/>
    <w:rsid w:val="007C4BF1"/>
    <w:rsid w:val="007D4009"/>
    <w:rsid w:val="00800978"/>
    <w:rsid w:val="00801A86"/>
    <w:rsid w:val="008360A6"/>
    <w:rsid w:val="008C3A96"/>
    <w:rsid w:val="008F6E6B"/>
    <w:rsid w:val="00915135"/>
    <w:rsid w:val="00943061"/>
    <w:rsid w:val="00944784"/>
    <w:rsid w:val="0095000C"/>
    <w:rsid w:val="009535E0"/>
    <w:rsid w:val="00985953"/>
    <w:rsid w:val="009E0C4B"/>
    <w:rsid w:val="009F2E00"/>
    <w:rsid w:val="00A713E1"/>
    <w:rsid w:val="00AB0974"/>
    <w:rsid w:val="00AC694D"/>
    <w:rsid w:val="00B3026C"/>
    <w:rsid w:val="00B35ACA"/>
    <w:rsid w:val="00B44255"/>
    <w:rsid w:val="00B732F1"/>
    <w:rsid w:val="00B86A44"/>
    <w:rsid w:val="00BA7FDA"/>
    <w:rsid w:val="00BB0B4E"/>
    <w:rsid w:val="00BB1EE7"/>
    <w:rsid w:val="00BF00D8"/>
    <w:rsid w:val="00BF34CC"/>
    <w:rsid w:val="00BF6A6B"/>
    <w:rsid w:val="00C12370"/>
    <w:rsid w:val="00C7712A"/>
    <w:rsid w:val="00C84F4E"/>
    <w:rsid w:val="00C859E9"/>
    <w:rsid w:val="00CF2E5A"/>
    <w:rsid w:val="00D20738"/>
    <w:rsid w:val="00D217A3"/>
    <w:rsid w:val="00DA5252"/>
    <w:rsid w:val="00E16E89"/>
    <w:rsid w:val="00E22DC1"/>
    <w:rsid w:val="00E26C14"/>
    <w:rsid w:val="00E6639E"/>
    <w:rsid w:val="00E67851"/>
    <w:rsid w:val="00E75D6C"/>
    <w:rsid w:val="00E94F01"/>
    <w:rsid w:val="00F06B20"/>
    <w:rsid w:val="00F216B4"/>
    <w:rsid w:val="00F74EE6"/>
    <w:rsid w:val="00FB19C2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244F"/>
  <w15:docId w15:val="{154187F7-E723-4AF7-9031-85FCA287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494D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D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DA1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D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DA1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D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DA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D475C-5781-497E-8AAC-F815F8C0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840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Bosáková Dana Ing.</dc:creator>
  <cp:lastModifiedBy>Tůma Milan, Ing.</cp:lastModifiedBy>
  <cp:revision>10</cp:revision>
  <cp:lastPrinted>2021-08-30T08:33:00Z</cp:lastPrinted>
  <dcterms:created xsi:type="dcterms:W3CDTF">2021-08-27T11:06:00Z</dcterms:created>
  <dcterms:modified xsi:type="dcterms:W3CDTF">2021-08-30T19:01:00Z</dcterms:modified>
</cp:coreProperties>
</file>